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35EC" w14:textId="77777777" w:rsidR="00785F0F" w:rsidRDefault="00785F0F" w:rsidP="00785F0F">
      <w:pPr>
        <w:rPr>
          <w:b/>
          <w:bCs/>
        </w:rPr>
      </w:pPr>
    </w:p>
    <w:p w14:paraId="21A0BB54" w14:textId="60E1F34A" w:rsidR="00EF480D" w:rsidRDefault="00785F0F" w:rsidP="00785F0F">
      <w:pPr>
        <w:rPr>
          <w:b/>
          <w:bCs/>
        </w:rPr>
      </w:pPr>
      <w:r w:rsidRPr="00785F0F">
        <w:rPr>
          <w:b/>
          <w:bCs/>
        </w:rPr>
        <w:t>ANEXA 4T – PLANUL DE FINANTARE</w:t>
      </w: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650"/>
        <w:gridCol w:w="1134"/>
        <w:gridCol w:w="1418"/>
        <w:gridCol w:w="1701"/>
        <w:gridCol w:w="1096"/>
      </w:tblGrid>
      <w:tr w:rsidR="00785F0F" w:rsidRPr="00D33F0D" w14:paraId="552A36AC" w14:textId="77777777" w:rsidTr="00785F0F">
        <w:trPr>
          <w:trHeight w:val="1569"/>
          <w:jc w:val="center"/>
        </w:trPr>
        <w:tc>
          <w:tcPr>
            <w:tcW w:w="881" w:type="dxa"/>
            <w:shd w:val="clear" w:color="000000" w:fill="FFCC99"/>
            <w:vAlign w:val="center"/>
            <w:hideMark/>
          </w:tcPr>
          <w:p w14:paraId="38455559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PRIORITATE</w:t>
            </w:r>
          </w:p>
        </w:tc>
        <w:tc>
          <w:tcPr>
            <w:tcW w:w="3650" w:type="dxa"/>
            <w:shd w:val="clear" w:color="000000" w:fill="FFCC99"/>
            <w:vAlign w:val="center"/>
            <w:hideMark/>
          </w:tcPr>
          <w:p w14:paraId="56E80AE0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MĂSURA</w:t>
            </w:r>
          </w:p>
        </w:tc>
        <w:tc>
          <w:tcPr>
            <w:tcW w:w="1134" w:type="dxa"/>
            <w:shd w:val="clear" w:color="000000" w:fill="FFCC99"/>
            <w:vAlign w:val="center"/>
            <w:hideMark/>
          </w:tcPr>
          <w:p w14:paraId="1EF62186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INTENSITATEA SPRIJINULUI</w:t>
            </w:r>
          </w:p>
        </w:tc>
        <w:tc>
          <w:tcPr>
            <w:tcW w:w="1418" w:type="dxa"/>
            <w:shd w:val="clear" w:color="000000" w:fill="FFCC99"/>
            <w:vAlign w:val="center"/>
            <w:hideMark/>
          </w:tcPr>
          <w:p w14:paraId="6370C59A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CONTRIBUȚIA PUBLICĂ NERAMBURSABILĂ MĂSURĂ (FEADR + BUGET NAȚIONAL)</w:t>
            </w: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br/>
              <w:t>EURO</w:t>
            </w:r>
          </w:p>
        </w:tc>
        <w:tc>
          <w:tcPr>
            <w:tcW w:w="1701" w:type="dxa"/>
            <w:shd w:val="clear" w:color="000000" w:fill="FFCC99"/>
            <w:vAlign w:val="center"/>
            <w:hideMark/>
          </w:tcPr>
          <w:p w14:paraId="7859A06D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CONTRIBUȚIA PUBLICĂ NERAMBURSABILĂ/PRIORITATE (FEADR + BUGET NAȚIONAL)</w:t>
            </w: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br/>
              <w:t>EURO</w:t>
            </w:r>
          </w:p>
        </w:tc>
        <w:tc>
          <w:tcPr>
            <w:tcW w:w="1096" w:type="dxa"/>
            <w:shd w:val="clear" w:color="000000" w:fill="FFCC99"/>
            <w:vAlign w:val="center"/>
            <w:hideMark/>
          </w:tcPr>
          <w:p w14:paraId="216C5CA0" w14:textId="77777777" w:rsidR="00785F0F" w:rsidRPr="005156B5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VALOARE PROCENTUALĂ</w:t>
            </w: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  <w:vertAlign w:val="superscript"/>
              </w:rPr>
              <w:t>4</w:t>
            </w:r>
            <w:r w:rsidRPr="005156B5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 (%)</w:t>
            </w:r>
          </w:p>
        </w:tc>
      </w:tr>
      <w:tr w:rsidR="00785F0F" w:rsidRPr="00D33F0D" w14:paraId="33202D55" w14:textId="77777777" w:rsidTr="00785F0F">
        <w:trPr>
          <w:trHeight w:val="732"/>
          <w:jc w:val="center"/>
        </w:trPr>
        <w:tc>
          <w:tcPr>
            <w:tcW w:w="881" w:type="dxa"/>
            <w:shd w:val="clear" w:color="000000" w:fill="FFFFFF"/>
            <w:vAlign w:val="center"/>
            <w:hideMark/>
          </w:tcPr>
          <w:p w14:paraId="4F804870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1</w:t>
            </w: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0767D65E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M01 - Acțiuni de informare si instruire în teritoriul GAL „Codrii Pașcanilor”(P1, DI 1A)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979A48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069699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0" w:author="Codrii Pascanilor" w:date="2024-02-20T15:03:00Z">
              <w:r w:rsidRPr="00FB13F3" w:rsidDel="00DA1EAE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 xml:space="preserve"> 10.000,00</w:delText>
              </w:r>
            </w:del>
            <w:ins w:id="1" w:author="Codrii Pascanilor" w:date="2024-02-20T15:03:00Z"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 xml:space="preserve"> 9.192,46</w:t>
              </w:r>
            </w:ins>
          </w:p>
          <w:p w14:paraId="5BCC2846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31E437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2" w:author="Codrii Pascanilor" w:date="2024-02-20T15:03:00Z">
              <w:r w:rsidRPr="00FB13F3" w:rsidDel="00DA1EAE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>10.000,00</w:delText>
              </w:r>
            </w:del>
            <w:ins w:id="3" w:author="Codrii Pascanilor" w:date="2024-02-20T15:03:00Z"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 xml:space="preserve"> 9.192,46</w:t>
              </w:r>
            </w:ins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0F0CE335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7C7517D4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4" w:author="Codrii Pascanilor" w:date="2024-02-20T15:09:00Z">
              <w:r w:rsidRPr="00FB13F3" w:rsidDel="005A766F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>0,57%</w:delText>
              </w:r>
            </w:del>
            <w:r w:rsidRPr="00FB13F3">
              <w:rPr>
                <w:rFonts w:ascii="Trebuchet MS" w:eastAsia="Times New Roman" w:hAnsi="Trebuchet MS" w:cstheme="minorHAnsi"/>
                <w:b/>
                <w:bCs/>
                <w:color w:val="FF0000"/>
              </w:rPr>
              <w:t xml:space="preserve"> 0.52%</w:t>
            </w:r>
          </w:p>
        </w:tc>
      </w:tr>
      <w:tr w:rsidR="00785F0F" w:rsidRPr="00D33F0D" w14:paraId="7509D771" w14:textId="77777777" w:rsidTr="00785F0F">
        <w:trPr>
          <w:trHeight w:val="660"/>
          <w:jc w:val="center"/>
        </w:trPr>
        <w:tc>
          <w:tcPr>
            <w:tcW w:w="881" w:type="dxa"/>
            <w:vMerge w:val="restart"/>
            <w:shd w:val="clear" w:color="000000" w:fill="FFFFFF"/>
            <w:vAlign w:val="center"/>
            <w:hideMark/>
          </w:tcPr>
          <w:p w14:paraId="7477DF88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2</w:t>
            </w: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35C75373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M02 - Sprijin pentru ferme mici în teritoriul GAL „Codrii Pașcanilor”(P2, DI 2A)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D9441C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16BE23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</w:rPr>
              <w:t xml:space="preserve">0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F8927FF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5BD02EF6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5CA67E97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5" w:author="Codrii Pascanilor" w:date="2024-02-22T11:51:00Z">
              <w:r w:rsidRPr="00FB13F3" w:rsidDel="00C75B11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>210.782,96</w:delText>
              </w:r>
            </w:del>
            <w:ins w:id="6" w:author="Codrii Pascanilor" w:date="2024-02-22T11:51:00Z"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 xml:space="preserve"> 210.351</w:t>
              </w:r>
            </w:ins>
            <w:ins w:id="7" w:author="Codrii Pascanilor" w:date="2024-02-22T11:52:00Z"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 xml:space="preserve">,78 </w:t>
              </w:r>
            </w:ins>
          </w:p>
        </w:tc>
        <w:tc>
          <w:tcPr>
            <w:tcW w:w="1096" w:type="dxa"/>
            <w:vMerge w:val="restart"/>
            <w:shd w:val="clear" w:color="auto" w:fill="auto"/>
            <w:vAlign w:val="center"/>
            <w:hideMark/>
          </w:tcPr>
          <w:p w14:paraId="7A533DEB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667B631E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07DEC1AF" w14:textId="77777777" w:rsidR="00785F0F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8" w:author="Codrii Pascanilor" w:date="2024-02-20T15:09:00Z">
              <w:r w:rsidRPr="00FB13F3" w:rsidDel="005A766F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>11,97%</w:delText>
              </w:r>
            </w:del>
          </w:p>
          <w:p w14:paraId="269674C1" w14:textId="5315D6D0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FF0000"/>
              </w:rPr>
              <w:t>11,94%</w:t>
            </w:r>
          </w:p>
        </w:tc>
      </w:tr>
      <w:tr w:rsidR="00785F0F" w:rsidRPr="00D33F0D" w14:paraId="5281CDE8" w14:textId="77777777" w:rsidTr="00785F0F">
        <w:trPr>
          <w:trHeight w:val="1133"/>
          <w:jc w:val="center"/>
        </w:trPr>
        <w:tc>
          <w:tcPr>
            <w:tcW w:w="881" w:type="dxa"/>
            <w:vMerge/>
            <w:vAlign w:val="center"/>
            <w:hideMark/>
          </w:tcPr>
          <w:p w14:paraId="159B0742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77723688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M03 - Investiții in modernizarea si dezvoltarea exploatațiilor agricole în teritoriul GAL „Codrii Pașcanilor”(P2, DI 2A)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A2EB26" w14:textId="77777777" w:rsidR="00785F0F" w:rsidRPr="00D33F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50%, 70%, 90%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2418CD" w14:textId="77777777" w:rsidR="00785F0F" w:rsidRPr="00D33F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</w:rPr>
            </w:pPr>
          </w:p>
          <w:p w14:paraId="1FD83E07" w14:textId="77777777" w:rsidR="00785F0F" w:rsidRPr="00D33F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</w:rPr>
            </w:pPr>
            <w:del w:id="9" w:author="Codrii Pascanilor" w:date="2024-02-20T15:06:00Z">
              <w:r w:rsidRPr="00D33F0D" w:rsidDel="00DA1EAE">
                <w:rPr>
                  <w:rFonts w:ascii="Trebuchet MS" w:eastAsia="Times New Roman" w:hAnsi="Trebuchet MS" w:cstheme="minorHAnsi"/>
                  <w:b/>
                  <w:bCs/>
                </w:rPr>
                <w:delText>140.782,96</w:delText>
              </w:r>
            </w:del>
            <w:ins w:id="10" w:author="Codrii Pascanilor" w:date="2024-02-20T15:06:00Z">
              <w:r w:rsidRPr="00D33F0D">
                <w:rPr>
                  <w:rFonts w:ascii="Trebuchet MS" w:eastAsia="Times New Roman" w:hAnsi="Trebuchet MS" w:cstheme="minorHAnsi"/>
                  <w:b/>
                  <w:bCs/>
                </w:rPr>
                <w:t xml:space="preserve"> </w:t>
              </w:r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>140.351,78</w:t>
              </w:r>
            </w:ins>
          </w:p>
        </w:tc>
        <w:tc>
          <w:tcPr>
            <w:tcW w:w="1701" w:type="dxa"/>
            <w:vMerge/>
            <w:vAlign w:val="center"/>
            <w:hideMark/>
          </w:tcPr>
          <w:p w14:paraId="45D045F2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FF0000"/>
                <w:rPrChange w:id="11" w:author="Codrii Pascanilor" w:date="2024-02-27T10:41:00Z">
                  <w:rPr>
                    <w:rFonts w:ascii="Trebuchet MS" w:eastAsia="Times New Roman" w:hAnsi="Trebuchet MS" w:cstheme="minorHAnsi"/>
                    <w:b/>
                    <w:bCs/>
                    <w:color w:val="244062"/>
                  </w:rPr>
                </w:rPrChange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14:paraId="62181F9E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FF0000"/>
                <w:rPrChange w:id="12" w:author="Codrii Pascanilor" w:date="2024-02-27T10:41:00Z">
                  <w:rPr>
                    <w:rFonts w:ascii="Trebuchet MS" w:eastAsia="Times New Roman" w:hAnsi="Trebuchet MS" w:cstheme="minorHAnsi"/>
                    <w:b/>
                    <w:bCs/>
                    <w:color w:val="244062"/>
                  </w:rPr>
                </w:rPrChange>
              </w:rPr>
            </w:pPr>
          </w:p>
        </w:tc>
      </w:tr>
      <w:tr w:rsidR="00785F0F" w:rsidRPr="00D33F0D" w14:paraId="6D7EB0A4" w14:textId="77777777" w:rsidTr="00785F0F">
        <w:trPr>
          <w:trHeight w:val="660"/>
          <w:jc w:val="center"/>
        </w:trPr>
        <w:tc>
          <w:tcPr>
            <w:tcW w:w="881" w:type="dxa"/>
            <w:vMerge/>
            <w:vAlign w:val="center"/>
            <w:hideMark/>
          </w:tcPr>
          <w:p w14:paraId="58C5317E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  <w:rPrChange w:id="13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en-US"/>
                  </w:rPr>
                </w:rPrChange>
              </w:rPr>
            </w:pP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2008A46A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  <w:rPrChange w:id="14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it-IT"/>
                  </w:rPr>
                </w:rPrChange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  <w:rPrChange w:id="15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it-IT"/>
                  </w:rPr>
                </w:rPrChange>
              </w:rPr>
              <w:t>M04 - Sprijin pentru instalarea tinerilor fermieri în teritoriul GAL „Codrii Pașcanilor”(P2, DI 2B)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9830BB" w14:textId="77777777" w:rsidR="00785F0F" w:rsidRPr="00D33F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F243E"/>
                <w:rPrChange w:id="16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0F243E"/>
                    <w:lang w:val="en-US"/>
                  </w:rPr>
                </w:rPrChange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0F243E"/>
                <w:rPrChange w:id="17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0F243E"/>
                    <w:lang w:val="en-US"/>
                  </w:rPr>
                </w:rPrChange>
              </w:rPr>
              <w:t>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922E95" w14:textId="77777777" w:rsidR="00785F0F" w:rsidRPr="00D33F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F243E"/>
                <w:rPrChange w:id="18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0F243E"/>
                    <w:lang w:val="en-US"/>
                  </w:rPr>
                </w:rPrChange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0F243E"/>
                <w:rPrChange w:id="19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0F243E"/>
                    <w:lang w:val="en-US"/>
                  </w:rPr>
                </w:rPrChange>
              </w:rPr>
              <w:t xml:space="preserve">       </w:t>
            </w:r>
            <w:r w:rsidRPr="00D33F0D">
              <w:rPr>
                <w:rFonts w:ascii="Trebuchet MS" w:eastAsia="Times New Roman" w:hAnsi="Trebuchet MS" w:cstheme="minorHAnsi"/>
                <w:b/>
                <w:bCs/>
                <w:rPrChange w:id="20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lang w:val="en-US"/>
                  </w:rPr>
                </w:rPrChange>
              </w:rPr>
              <w:t xml:space="preserve">70.000,00 </w:t>
            </w:r>
          </w:p>
        </w:tc>
        <w:tc>
          <w:tcPr>
            <w:tcW w:w="1701" w:type="dxa"/>
            <w:vMerge/>
            <w:vAlign w:val="center"/>
            <w:hideMark/>
          </w:tcPr>
          <w:p w14:paraId="5E11C9E4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FF0000"/>
                <w:rPrChange w:id="21" w:author="Codrii Pascanilor" w:date="2024-02-27T10:41:00Z">
                  <w:rPr>
                    <w:rFonts w:ascii="Trebuchet MS" w:eastAsia="Times New Roman" w:hAnsi="Trebuchet MS" w:cstheme="minorHAnsi"/>
                    <w:b/>
                    <w:bCs/>
                    <w:color w:val="244062"/>
                    <w:lang w:val="en-US"/>
                  </w:rPr>
                </w:rPrChange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14:paraId="6B7B1FC5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FF0000"/>
                <w:rPrChange w:id="22" w:author="Codrii Pascanilor" w:date="2024-02-27T10:41:00Z">
                  <w:rPr>
                    <w:rFonts w:ascii="Trebuchet MS" w:eastAsia="Times New Roman" w:hAnsi="Trebuchet MS" w:cstheme="minorHAnsi"/>
                    <w:b/>
                    <w:bCs/>
                    <w:color w:val="244062"/>
                    <w:lang w:val="en-US"/>
                  </w:rPr>
                </w:rPrChange>
              </w:rPr>
            </w:pPr>
          </w:p>
        </w:tc>
      </w:tr>
      <w:tr w:rsidR="00785F0F" w:rsidRPr="00D33F0D" w14:paraId="62808425" w14:textId="77777777" w:rsidTr="00785F0F">
        <w:trPr>
          <w:trHeight w:val="990"/>
          <w:jc w:val="center"/>
        </w:trPr>
        <w:tc>
          <w:tcPr>
            <w:tcW w:w="881" w:type="dxa"/>
            <w:vMerge w:val="restart"/>
            <w:shd w:val="clear" w:color="000000" w:fill="FFFFFF"/>
            <w:vAlign w:val="center"/>
            <w:hideMark/>
          </w:tcPr>
          <w:p w14:paraId="304B68F5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6</w:t>
            </w: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58064FB3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M05 - Investiții </w:t>
            </w: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pentru dezvoltarea sectorului non-agricol în teritoriul GAL „Codrii Pașcanilor”(P6, DI 6A)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2C77EC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90%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014FCF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F243E"/>
              </w:rPr>
            </w:pPr>
            <w:del w:id="23" w:author="Codrii Pascanilor" w:date="2024-02-20T15:06:00Z">
              <w:r w:rsidRPr="00D33F0D" w:rsidDel="00DA1EAE">
                <w:rPr>
                  <w:rFonts w:ascii="Trebuchet MS" w:hAnsi="Trebuchet MS" w:cstheme="minorHAnsi"/>
                  <w:b/>
                  <w:bCs/>
                </w:rPr>
                <w:delText xml:space="preserve">364.222,43 </w:delText>
              </w:r>
              <w:r w:rsidRPr="00D33F0D" w:rsidDel="00DA1EAE">
                <w:rPr>
                  <w:rFonts w:ascii="Trebuchet MS" w:eastAsia="Times New Roman" w:hAnsi="Trebuchet MS" w:cstheme="minorHAnsi"/>
                  <w:b/>
                  <w:bCs/>
                  <w:color w:val="0F243E"/>
                  <w:rPrChange w:id="24" w:author="Codrii Pascanilor" w:date="2024-02-27T10:36:00Z">
                    <w:rPr>
                      <w:rFonts w:ascii="Trebuchet MS" w:eastAsia="Times New Roman" w:hAnsi="Trebuchet MS" w:cstheme="minorHAnsi"/>
                      <w:b/>
                      <w:bCs/>
                      <w:color w:val="0F243E"/>
                      <w:lang w:val="en-US"/>
                    </w:rPr>
                  </w:rPrChange>
                </w:rPr>
                <w:delText xml:space="preserve">  </w:delText>
              </w:r>
            </w:del>
            <w:ins w:id="25" w:author="Codrii Pascanilor" w:date="2024-02-20T15:06:00Z">
              <w:r w:rsidRPr="00D33F0D">
                <w:rPr>
                  <w:rFonts w:ascii="Trebuchet MS" w:eastAsia="Times New Roman" w:hAnsi="Trebuchet MS" w:cstheme="minorHAnsi"/>
                  <w:b/>
                  <w:bCs/>
                  <w:color w:val="0F243E"/>
                  <w:rPrChange w:id="26" w:author="Codrii Pascanilor" w:date="2024-02-27T10:36:00Z">
                    <w:rPr>
                      <w:rFonts w:ascii="Trebuchet MS" w:eastAsia="Times New Roman" w:hAnsi="Trebuchet MS" w:cstheme="minorHAnsi"/>
                      <w:b/>
                      <w:bCs/>
                      <w:color w:val="0F243E"/>
                      <w:lang w:val="en-US"/>
                    </w:rPr>
                  </w:rPrChange>
                </w:rPr>
                <w:t xml:space="preserve"> </w:t>
              </w:r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>381.080,10</w:t>
              </w:r>
            </w:ins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B5F7F15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299B1C07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FF0000"/>
              </w:rPr>
              <w:t xml:space="preserve"> </w:t>
            </w:r>
          </w:p>
          <w:p w14:paraId="3E8EF263" w14:textId="77777777" w:rsidR="00785F0F" w:rsidRPr="00FB13F3" w:rsidRDefault="00785F0F" w:rsidP="0082581F">
            <w:pPr>
              <w:spacing w:after="0" w:line="240" w:lineRule="auto"/>
              <w:jc w:val="right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27" w:author="Codrii Pascanilor" w:date="2024-02-20T15:07:00Z">
              <w:r w:rsidRPr="00FB13F3" w:rsidDel="00DA1EAE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 xml:space="preserve">1.177.290,70        </w:delText>
              </w:r>
            </w:del>
            <w:ins w:id="28" w:author="Codrii Pascanilor" w:date="2024-02-20T15:07:00Z">
              <w:r w:rsidRPr="00FB13F3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t xml:space="preserve"> 1.178.529,42</w:t>
              </w:r>
            </w:ins>
          </w:p>
        </w:tc>
        <w:tc>
          <w:tcPr>
            <w:tcW w:w="1096" w:type="dxa"/>
            <w:vMerge w:val="restart"/>
            <w:shd w:val="clear" w:color="auto" w:fill="auto"/>
            <w:vAlign w:val="center"/>
            <w:hideMark/>
          </w:tcPr>
          <w:p w14:paraId="0CF5A280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4667B682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</w:p>
          <w:p w14:paraId="13D160F0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29" w:author="Codrii Pascanilor" w:date="2024-02-20T15:09:00Z">
              <w:r w:rsidRPr="00FB13F3" w:rsidDel="005A766F">
                <w:rPr>
                  <w:rFonts w:ascii="Trebuchet MS" w:eastAsia="Times New Roman" w:hAnsi="Trebuchet MS" w:cstheme="minorHAnsi"/>
                  <w:b/>
                  <w:bCs/>
                  <w:color w:val="FF0000"/>
                </w:rPr>
                <w:delText>66,85%</w:delText>
              </w:r>
            </w:del>
            <w:r w:rsidRPr="00FB13F3">
              <w:rPr>
                <w:rFonts w:ascii="Trebuchet MS" w:eastAsia="Times New Roman" w:hAnsi="Trebuchet MS" w:cstheme="minorHAnsi"/>
                <w:b/>
                <w:bCs/>
                <w:color w:val="FF0000"/>
              </w:rPr>
              <w:t xml:space="preserve"> 66,92%</w:t>
            </w:r>
          </w:p>
        </w:tc>
      </w:tr>
      <w:tr w:rsidR="00785F0F" w:rsidRPr="00D33F0D" w14:paraId="3333EDC8" w14:textId="77777777" w:rsidTr="00785F0F">
        <w:trPr>
          <w:trHeight w:val="660"/>
          <w:jc w:val="center"/>
        </w:trPr>
        <w:tc>
          <w:tcPr>
            <w:tcW w:w="881" w:type="dxa"/>
            <w:vMerge/>
            <w:vAlign w:val="center"/>
            <w:hideMark/>
          </w:tcPr>
          <w:p w14:paraId="775A58AE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  <w:rPrChange w:id="30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en-US"/>
                  </w:rPr>
                </w:rPrChange>
              </w:rPr>
            </w:pP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6008F1DC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  <w:rPrChange w:id="31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it-IT"/>
                  </w:rPr>
                </w:rPrChange>
              </w:rPr>
              <w:t xml:space="preserve">M06 - </w:t>
            </w: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Investiții pentru dezvoltare rurala în teritoriul GAL „Codrii Pașcanilor”(P6, DI 6B)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337F6E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90%,100%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AC7821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FF0000"/>
              </w:rPr>
              <w:t xml:space="preserve"> </w:t>
            </w:r>
            <w:del w:id="32" w:author="Codrii Pascanilor" w:date="2024-02-20T15:06:00Z">
              <w:r w:rsidRPr="00D33F0D" w:rsidDel="00DA1EAE">
                <w:rPr>
                  <w:rFonts w:ascii="Trebuchet MS" w:hAnsi="Trebuchet MS" w:cstheme="minorHAnsi"/>
                  <w:b/>
                  <w:bCs/>
                  <w:color w:val="FF0000"/>
                  <w:rPrChange w:id="33" w:author="Codrii Pascanilor" w:date="2024-02-27T10:41:00Z">
                    <w:rPr>
                      <w:rFonts w:ascii="Trebuchet MS" w:hAnsi="Trebuchet MS" w:cstheme="minorHAnsi"/>
                      <w:b/>
                      <w:bCs/>
                    </w:rPr>
                  </w:rPrChange>
                </w:rPr>
                <w:delText>669.191,41</w:delText>
              </w:r>
            </w:del>
            <w:ins w:id="34" w:author="Codrii Pascanilor" w:date="2024-02-20T15:06:00Z">
              <w:r w:rsidRPr="00D33F0D">
                <w:rPr>
                  <w:rFonts w:ascii="Trebuchet MS" w:hAnsi="Trebuchet MS" w:cstheme="minorHAnsi"/>
                  <w:b/>
                  <w:bCs/>
                  <w:color w:val="FF0000"/>
                  <w:rPrChange w:id="35" w:author="Codrii Pascanilor" w:date="2024-02-27T10:41:00Z">
                    <w:rPr>
                      <w:rFonts w:ascii="Trebuchet MS" w:hAnsi="Trebuchet MS" w:cstheme="minorHAnsi"/>
                      <w:b/>
                      <w:bCs/>
                    </w:rPr>
                  </w:rPrChange>
                </w:rPr>
                <w:t>656.272,64</w:t>
              </w:r>
            </w:ins>
          </w:p>
        </w:tc>
        <w:tc>
          <w:tcPr>
            <w:tcW w:w="1701" w:type="dxa"/>
            <w:vMerge/>
            <w:vAlign w:val="center"/>
            <w:hideMark/>
          </w:tcPr>
          <w:p w14:paraId="1F894350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14:paraId="6FE805D0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</w:tr>
      <w:tr w:rsidR="00785F0F" w:rsidRPr="00D33F0D" w14:paraId="5DA800CA" w14:textId="77777777" w:rsidTr="00785F0F">
        <w:trPr>
          <w:trHeight w:val="911"/>
          <w:jc w:val="center"/>
        </w:trPr>
        <w:tc>
          <w:tcPr>
            <w:tcW w:w="881" w:type="dxa"/>
            <w:vMerge/>
            <w:vAlign w:val="center"/>
            <w:hideMark/>
          </w:tcPr>
          <w:p w14:paraId="6A35D6D0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  <w:rPrChange w:id="36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en-US"/>
                  </w:rPr>
                </w:rPrChange>
              </w:rPr>
            </w:pP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2E7EDC81" w14:textId="77777777" w:rsidR="00785F0F" w:rsidRPr="000B68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  <w:rPrChange w:id="37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it-IT"/>
                  </w:rPr>
                </w:rPrChange>
              </w:rPr>
              <w:t xml:space="preserve">M07 - </w:t>
            </w: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Investiții pentru stimularea incluziunii sociale a minorităților în </w:t>
            </w:r>
            <w:r w:rsidRPr="000B68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teritoriul GAL „Codrii Pașcanilor”(P6, DI 6B)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DE0CC4" w14:textId="77777777" w:rsidR="00785F0F" w:rsidRPr="000B68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0B680D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90%,100%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9C951F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noProof/>
                <w:color w:val="FF0000"/>
              </w:rPr>
            </w:pPr>
          </w:p>
          <w:p w14:paraId="7A117889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38" w:author="Codrii Pascanilor" w:date="2024-02-20T15:07:00Z">
              <w:r w:rsidRPr="00FB13F3" w:rsidDel="00DA1EAE">
                <w:rPr>
                  <w:rFonts w:ascii="Trebuchet MS" w:eastAsia="Times New Roman" w:hAnsi="Trebuchet MS" w:cstheme="minorHAnsi"/>
                  <w:b/>
                  <w:noProof/>
                  <w:color w:val="FF0000"/>
                </w:rPr>
                <w:delText>62.096,06</w:delText>
              </w:r>
            </w:del>
            <w:ins w:id="39" w:author="Codrii Pascanilor" w:date="2024-02-20T15:07:00Z">
              <w:r w:rsidRPr="00FB13F3">
                <w:rPr>
                  <w:rFonts w:ascii="Trebuchet MS" w:eastAsia="Times New Roman" w:hAnsi="Trebuchet MS" w:cstheme="minorHAnsi"/>
                  <w:b/>
                  <w:noProof/>
                  <w:color w:val="FF0000"/>
                </w:rPr>
                <w:t xml:space="preserve"> 60.510,97</w:t>
              </w:r>
            </w:ins>
          </w:p>
        </w:tc>
        <w:tc>
          <w:tcPr>
            <w:tcW w:w="1701" w:type="dxa"/>
            <w:vMerge/>
            <w:vAlign w:val="center"/>
            <w:hideMark/>
          </w:tcPr>
          <w:p w14:paraId="0B4A1B68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14:paraId="350A0D2B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</w:tr>
      <w:tr w:rsidR="00785F0F" w:rsidRPr="00D33F0D" w14:paraId="346D472F" w14:textId="77777777" w:rsidTr="00785F0F">
        <w:trPr>
          <w:trHeight w:val="614"/>
          <w:jc w:val="center"/>
        </w:trPr>
        <w:tc>
          <w:tcPr>
            <w:tcW w:w="881" w:type="dxa"/>
            <w:vMerge/>
            <w:vAlign w:val="center"/>
            <w:hideMark/>
          </w:tcPr>
          <w:p w14:paraId="11331AE1" w14:textId="77777777" w:rsidR="00785F0F" w:rsidRPr="00D33F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  <w:rPrChange w:id="40" w:author="Codrii Pascanilor" w:date="2024-02-27T10:36:00Z">
                  <w:rPr>
                    <w:rFonts w:ascii="Trebuchet MS" w:eastAsia="Times New Roman" w:hAnsi="Trebuchet MS" w:cstheme="minorHAnsi"/>
                    <w:b/>
                    <w:bCs/>
                    <w:color w:val="3F3F76"/>
                    <w:lang w:val="en-US"/>
                  </w:rPr>
                </w:rPrChange>
              </w:rPr>
            </w:pPr>
          </w:p>
        </w:tc>
        <w:tc>
          <w:tcPr>
            <w:tcW w:w="3650" w:type="dxa"/>
            <w:shd w:val="clear" w:color="000000" w:fill="FFFFFF"/>
            <w:vAlign w:val="center"/>
            <w:hideMark/>
          </w:tcPr>
          <w:p w14:paraId="709AE6E1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3F3F76"/>
              </w:rPr>
            </w:pP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M08 - Susținerea activităților </w:t>
            </w: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>cu</w:t>
            </w: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 caracter</w:t>
            </w: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 social în</w:t>
            </w:r>
            <w:r w:rsidRPr="00D33F0D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 teritoriul</w:t>
            </w:r>
            <w:r w:rsidRPr="00FB13F3">
              <w:rPr>
                <w:rFonts w:ascii="Trebuchet MS" w:eastAsia="Times New Roman" w:hAnsi="Trebuchet MS" w:cstheme="minorHAnsi"/>
                <w:b/>
                <w:bCs/>
                <w:color w:val="3F3F76"/>
              </w:rPr>
              <w:t xml:space="preserve"> GAL „Codrii Pașcanilor”(P6, DI 6B)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9827F9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90%,100%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423407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noProof/>
                <w:color w:val="FF0000"/>
              </w:rPr>
            </w:pPr>
          </w:p>
          <w:p w14:paraId="17D2CFB5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FF0000"/>
              </w:rPr>
            </w:pPr>
            <w:del w:id="41" w:author="Codrii Pascanilor" w:date="2024-02-20T15:07:00Z">
              <w:r w:rsidRPr="00FB13F3" w:rsidDel="00DA1EAE">
                <w:rPr>
                  <w:rFonts w:ascii="Trebuchet MS" w:eastAsia="Times New Roman" w:hAnsi="Trebuchet MS" w:cstheme="minorHAnsi"/>
                  <w:b/>
                  <w:noProof/>
                  <w:color w:val="FF0000"/>
                </w:rPr>
                <w:delText xml:space="preserve"> </w:delText>
              </w:r>
              <w:r w:rsidRPr="00FB13F3" w:rsidDel="00DA1EAE">
                <w:rPr>
                  <w:rFonts w:ascii="Trebuchet MS" w:hAnsi="Trebuchet MS" w:cstheme="minorHAnsi"/>
                  <w:b/>
                  <w:bCs/>
                  <w:color w:val="FF0000"/>
                </w:rPr>
                <w:delText>81.780,80</w:delText>
              </w:r>
            </w:del>
            <w:ins w:id="42" w:author="Codrii Pascanilor" w:date="2024-02-20T15:09:00Z">
              <w:r w:rsidRPr="00FB13F3">
                <w:rPr>
                  <w:rFonts w:ascii="Trebuchet MS" w:hAnsi="Trebuchet MS" w:cstheme="minorHAnsi"/>
                  <w:b/>
                  <w:bCs/>
                  <w:color w:val="FF0000"/>
                </w:rPr>
                <w:t xml:space="preserve"> </w:t>
              </w:r>
            </w:ins>
            <w:ins w:id="43" w:author="Codrii Pascanilor" w:date="2024-02-20T15:07:00Z">
              <w:r w:rsidRPr="00FB13F3">
                <w:rPr>
                  <w:rFonts w:ascii="Trebuchet MS" w:hAnsi="Trebuchet MS" w:cstheme="minorHAnsi"/>
                  <w:b/>
                  <w:bCs/>
                  <w:color w:val="FF0000"/>
                </w:rPr>
                <w:t>80.665,71</w:t>
              </w:r>
            </w:ins>
          </w:p>
        </w:tc>
        <w:tc>
          <w:tcPr>
            <w:tcW w:w="1701" w:type="dxa"/>
            <w:vMerge/>
            <w:vAlign w:val="center"/>
            <w:hideMark/>
          </w:tcPr>
          <w:p w14:paraId="0D77058F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14:paraId="2A1CF845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</w:tr>
      <w:tr w:rsidR="00785F0F" w:rsidRPr="00D33F0D" w14:paraId="47666359" w14:textId="77777777" w:rsidTr="00785F0F">
        <w:trPr>
          <w:trHeight w:val="443"/>
          <w:jc w:val="center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A0ED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color w:val="000000"/>
              </w:rPr>
            </w:pPr>
            <w:r w:rsidRPr="00FB13F3">
              <w:rPr>
                <w:rFonts w:ascii="Trebuchet MS" w:eastAsia="Times New Roman" w:hAnsi="Trebuchet MS" w:cstheme="minorHAnsi"/>
                <w:color w:val="000000"/>
              </w:rPr>
              <w:t> </w:t>
            </w:r>
          </w:p>
        </w:tc>
        <w:tc>
          <w:tcPr>
            <w:tcW w:w="36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8F8C" w14:textId="77777777" w:rsidR="00785F0F" w:rsidRPr="00FB13F3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Cheltuieli de funcționare și animare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B377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 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D29F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 xml:space="preserve">                                  362.947,56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D0F1" w14:textId="77777777" w:rsidR="00785F0F" w:rsidRPr="00FB13F3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FB13F3">
              <w:rPr>
                <w:rFonts w:ascii="Trebuchet MS" w:eastAsia="Times New Roman" w:hAnsi="Trebuchet MS" w:cstheme="minorHAnsi"/>
                <w:b/>
                <w:bCs/>
              </w:rPr>
              <w:t>20.00%</w:t>
            </w:r>
          </w:p>
        </w:tc>
      </w:tr>
      <w:tr w:rsidR="00785F0F" w:rsidRPr="00D33F0D" w14:paraId="37CE76B8" w14:textId="77777777" w:rsidTr="00785F0F">
        <w:trPr>
          <w:trHeight w:val="443"/>
          <w:jc w:val="center"/>
        </w:trPr>
        <w:tc>
          <w:tcPr>
            <w:tcW w:w="88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FE3735" w14:textId="77777777" w:rsidR="00785F0F" w:rsidRPr="000B68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color w:val="000000"/>
              </w:rPr>
            </w:pPr>
          </w:p>
        </w:tc>
        <w:tc>
          <w:tcPr>
            <w:tcW w:w="36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98B8FB" w14:textId="77777777" w:rsidR="00785F0F" w:rsidRPr="000B680D" w:rsidRDefault="00785F0F" w:rsidP="0082581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0B680D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>TOTAL GENERAL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FD4F05" w14:textId="77777777" w:rsidR="00785F0F" w:rsidRPr="000B68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  <w:tc>
          <w:tcPr>
            <w:tcW w:w="311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CD6ADA" w14:textId="77777777" w:rsidR="00785F0F" w:rsidRPr="000B68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  <w:r w:rsidRPr="000B680D">
              <w:rPr>
                <w:rFonts w:ascii="Trebuchet MS" w:eastAsia="Times New Roman" w:hAnsi="Trebuchet MS" w:cstheme="minorHAnsi"/>
                <w:b/>
                <w:bCs/>
                <w:color w:val="244062"/>
              </w:rPr>
              <w:t xml:space="preserve"> 1.761.023,32</w:t>
            </w:r>
          </w:p>
        </w:tc>
        <w:tc>
          <w:tcPr>
            <w:tcW w:w="109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4890696" w14:textId="77777777" w:rsidR="00785F0F" w:rsidRPr="000B680D" w:rsidRDefault="00785F0F" w:rsidP="0082581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244062"/>
              </w:rPr>
            </w:pPr>
          </w:p>
        </w:tc>
      </w:tr>
    </w:tbl>
    <w:p w14:paraId="5C07F4C0" w14:textId="77777777" w:rsidR="00785F0F" w:rsidRPr="00785F0F" w:rsidRDefault="00785F0F" w:rsidP="00785F0F">
      <w:pPr>
        <w:rPr>
          <w:b/>
          <w:bCs/>
        </w:rPr>
      </w:pPr>
    </w:p>
    <w:sectPr w:rsidR="00785F0F" w:rsidRPr="00785F0F" w:rsidSect="00F3360B">
      <w:headerReference w:type="default" r:id="rId8"/>
      <w:footerReference w:type="default" r:id="rId9"/>
      <w:pgSz w:w="11906" w:h="16838"/>
      <w:pgMar w:top="227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BCB5" w14:textId="77777777" w:rsidR="00F3360B" w:rsidRDefault="00F3360B" w:rsidP="002E415B">
      <w:pPr>
        <w:spacing w:after="0" w:line="240" w:lineRule="auto"/>
      </w:pPr>
      <w:r>
        <w:separator/>
      </w:r>
    </w:p>
  </w:endnote>
  <w:endnote w:type="continuationSeparator" w:id="0">
    <w:p w14:paraId="35A49015" w14:textId="77777777" w:rsidR="00F3360B" w:rsidRDefault="00F3360B" w:rsidP="002E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8095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0C764D" w14:textId="4A77AE14" w:rsidR="00341ABF" w:rsidRDefault="00341ABF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C89B" w14:textId="77777777" w:rsidR="00F3360B" w:rsidRDefault="00F3360B" w:rsidP="002E415B">
      <w:pPr>
        <w:spacing w:after="0" w:line="240" w:lineRule="auto"/>
      </w:pPr>
      <w:r>
        <w:separator/>
      </w:r>
    </w:p>
  </w:footnote>
  <w:footnote w:type="continuationSeparator" w:id="0">
    <w:p w14:paraId="2C889FB7" w14:textId="77777777" w:rsidR="00F3360B" w:rsidRDefault="00F3360B" w:rsidP="002E4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EC9A" w14:textId="77777777" w:rsidR="00341ABF" w:rsidRDefault="00341ABF" w:rsidP="007F20CE">
    <w:pPr>
      <w:pStyle w:val="Antet"/>
      <w:jc w:val="center"/>
      <w:rPr>
        <w:noProof/>
        <w:lang w:eastAsia="ro-RO"/>
      </w:rPr>
    </w:pPr>
    <w:r>
      <w:rPr>
        <w:noProof/>
      </w:rPr>
      <w:drawing>
        <wp:inline distT="0" distB="0" distL="0" distR="0" wp14:anchorId="103A5E14" wp14:editId="2A37D8E5">
          <wp:extent cx="5939790" cy="748030"/>
          <wp:effectExtent l="0" t="0" r="3810" b="0"/>
          <wp:docPr id="3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0AC50E" w14:textId="77777777" w:rsidR="00341ABF" w:rsidRPr="00C0252E" w:rsidRDefault="00341ABF" w:rsidP="007F20CE">
    <w:pPr>
      <w:pStyle w:val="Subsol"/>
      <w:jc w:val="center"/>
      <w:rPr>
        <w:rFonts w:ascii="Times New Roman" w:hAnsi="Times New Roman"/>
        <w:b/>
        <w:sz w:val="24"/>
        <w:szCs w:val="16"/>
      </w:rPr>
    </w:pPr>
    <w:r w:rsidRPr="00C0252E">
      <w:rPr>
        <w:rFonts w:ascii="Times New Roman" w:hAnsi="Times New Roman"/>
        <w:b/>
        <w:sz w:val="24"/>
        <w:szCs w:val="16"/>
      </w:rPr>
      <w:t>ASOCIAŢIA G</w:t>
    </w:r>
    <w:r>
      <w:rPr>
        <w:rFonts w:ascii="Times New Roman" w:hAnsi="Times New Roman"/>
        <w:b/>
        <w:sz w:val="24"/>
        <w:szCs w:val="16"/>
      </w:rPr>
      <w:t xml:space="preserve">RUPULUI DE </w:t>
    </w:r>
    <w:r w:rsidRPr="00C0252E">
      <w:rPr>
        <w:rFonts w:ascii="Times New Roman" w:hAnsi="Times New Roman"/>
        <w:b/>
        <w:sz w:val="24"/>
        <w:szCs w:val="16"/>
      </w:rPr>
      <w:t>A</w:t>
    </w:r>
    <w:r>
      <w:rPr>
        <w:rFonts w:ascii="Times New Roman" w:hAnsi="Times New Roman"/>
        <w:b/>
        <w:sz w:val="24"/>
        <w:szCs w:val="16"/>
      </w:rPr>
      <w:t xml:space="preserve">CȚIUNE </w:t>
    </w:r>
    <w:r w:rsidRPr="00C0252E">
      <w:rPr>
        <w:rFonts w:ascii="Times New Roman" w:hAnsi="Times New Roman"/>
        <w:b/>
        <w:sz w:val="24"/>
        <w:szCs w:val="16"/>
      </w:rPr>
      <w:t>L</w:t>
    </w:r>
    <w:r>
      <w:rPr>
        <w:rFonts w:ascii="Times New Roman" w:hAnsi="Times New Roman"/>
        <w:b/>
        <w:sz w:val="24"/>
        <w:szCs w:val="16"/>
      </w:rPr>
      <w:t>OCALĂ „CODRII PAȘCANILOR”</w:t>
    </w:r>
  </w:p>
  <w:p w14:paraId="5036A69E" w14:textId="77777777" w:rsidR="00341ABF" w:rsidRDefault="00341ABF" w:rsidP="007F20CE">
    <w:pPr>
      <w:pStyle w:val="Subsol"/>
      <w:jc w:val="center"/>
      <w:rPr>
        <w:sz w:val="18"/>
        <w:szCs w:val="16"/>
      </w:rPr>
    </w:pPr>
    <w:r w:rsidRPr="00C0252E">
      <w:rPr>
        <w:sz w:val="18"/>
        <w:szCs w:val="16"/>
      </w:rPr>
      <w:t xml:space="preserve">CIF </w:t>
    </w:r>
    <w:r>
      <w:rPr>
        <w:sz w:val="18"/>
        <w:szCs w:val="16"/>
      </w:rPr>
      <w:t>33813204</w:t>
    </w:r>
    <w:r w:rsidRPr="00C0252E">
      <w:rPr>
        <w:sz w:val="18"/>
        <w:szCs w:val="16"/>
      </w:rPr>
      <w:t xml:space="preserve">, comuna </w:t>
    </w:r>
    <w:r>
      <w:rPr>
        <w:sz w:val="18"/>
        <w:szCs w:val="16"/>
      </w:rPr>
      <w:t>Moțca, județul Iaș</w:t>
    </w:r>
    <w:r w:rsidRPr="00C0252E">
      <w:rPr>
        <w:sz w:val="18"/>
        <w:szCs w:val="16"/>
      </w:rPr>
      <w:t xml:space="preserve">i, tel: </w:t>
    </w:r>
    <w:r>
      <w:rPr>
        <w:sz w:val="18"/>
        <w:szCs w:val="16"/>
      </w:rPr>
      <w:t>0786701498 / 0760259220</w:t>
    </w:r>
  </w:p>
  <w:p w14:paraId="712F7DED" w14:textId="004DA0F4" w:rsidR="00341ABF" w:rsidRPr="00BB4012" w:rsidRDefault="00341ABF" w:rsidP="00BB4012">
    <w:pPr>
      <w:pStyle w:val="Subsol"/>
      <w:pBdr>
        <w:bottom w:val="double" w:sz="4" w:space="1" w:color="auto"/>
      </w:pBdr>
      <w:jc w:val="center"/>
      <w:rPr>
        <w:sz w:val="18"/>
        <w:szCs w:val="16"/>
      </w:rPr>
    </w:pPr>
    <w:r>
      <w:rPr>
        <w:sz w:val="18"/>
        <w:szCs w:val="16"/>
      </w:rPr>
      <w:t xml:space="preserve">E-mail: </w:t>
    </w:r>
    <w:hyperlink r:id="rId2" w:history="1">
      <w:r w:rsidRPr="00321061">
        <w:rPr>
          <w:rStyle w:val="Hyperlink"/>
          <w:sz w:val="18"/>
          <w:szCs w:val="16"/>
        </w:rPr>
        <w:t>gal_codriipascanilor@yahoo.com</w:t>
      </w:r>
    </w:hyperlink>
    <w:r>
      <w:rPr>
        <w:sz w:val="18"/>
        <w:szCs w:val="16"/>
      </w:rPr>
      <w:t xml:space="preserve">     Website:</w:t>
    </w:r>
    <w:r>
      <w:rPr>
        <w:color w:val="0000CC"/>
        <w:sz w:val="18"/>
        <w:szCs w:val="16"/>
        <w:u w:val="single"/>
      </w:rPr>
      <w:t xml:space="preserve"> </w:t>
    </w:r>
    <w:proofErr w:type="spellStart"/>
    <w:r>
      <w:rPr>
        <w:color w:val="0000CC"/>
        <w:sz w:val="18"/>
        <w:szCs w:val="16"/>
        <w:u w:val="single"/>
      </w:rPr>
      <w:t>http</w:t>
    </w:r>
    <w:proofErr w:type="spellEnd"/>
    <w:r>
      <w:rPr>
        <w:color w:val="0000CC"/>
        <w:sz w:val="18"/>
        <w:szCs w:val="16"/>
        <w:u w:val="single"/>
        <w:lang w:val="en-US"/>
      </w:rPr>
      <w:t>://</w:t>
    </w:r>
    <w:r w:rsidRPr="00EA5BCC">
      <w:rPr>
        <w:color w:val="0000CC"/>
        <w:sz w:val="18"/>
        <w:szCs w:val="16"/>
        <w:u w:val="single"/>
      </w:rPr>
      <w:t>galcodriipascanilor.ro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61FE"/>
    <w:multiLevelType w:val="hybridMultilevel"/>
    <w:tmpl w:val="CFAA54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870"/>
    <w:multiLevelType w:val="hybridMultilevel"/>
    <w:tmpl w:val="C9DCB36E"/>
    <w:lvl w:ilvl="0" w:tplc="273A4232">
      <w:numFmt w:val="bullet"/>
      <w:lvlText w:val="-"/>
      <w:lvlJc w:val="left"/>
      <w:pPr>
        <w:ind w:left="-300" w:hanging="360"/>
      </w:pPr>
      <w:rPr>
        <w:rFonts w:ascii="Trebuchet MS" w:eastAsiaTheme="minorHAnsi" w:hAnsi="Trebuchet MS" w:cstheme="minorHAnsi" w:hint="default"/>
      </w:rPr>
    </w:lvl>
    <w:lvl w:ilvl="1" w:tplc="08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</w:abstractNum>
  <w:abstractNum w:abstractNumId="2" w15:restartNumberingAfterBreak="0">
    <w:nsid w:val="079463CD"/>
    <w:multiLevelType w:val="hybridMultilevel"/>
    <w:tmpl w:val="C97C53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B1A9F"/>
    <w:multiLevelType w:val="hybridMultilevel"/>
    <w:tmpl w:val="F4E455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8B32DCE"/>
    <w:multiLevelType w:val="hybridMultilevel"/>
    <w:tmpl w:val="B8FE62FA"/>
    <w:lvl w:ilvl="0" w:tplc="B1F8F8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656BD"/>
    <w:multiLevelType w:val="hybridMultilevel"/>
    <w:tmpl w:val="97D8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073EB"/>
    <w:multiLevelType w:val="hybridMultilevel"/>
    <w:tmpl w:val="AFE69A6C"/>
    <w:lvl w:ilvl="0" w:tplc="7C960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70EAE"/>
    <w:multiLevelType w:val="hybridMultilevel"/>
    <w:tmpl w:val="DC40047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740"/>
    <w:multiLevelType w:val="hybridMultilevel"/>
    <w:tmpl w:val="83FE13D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97C2F"/>
    <w:multiLevelType w:val="hybridMultilevel"/>
    <w:tmpl w:val="FE9402F6"/>
    <w:lvl w:ilvl="0" w:tplc="7F1279A4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26CD5"/>
    <w:multiLevelType w:val="hybridMultilevel"/>
    <w:tmpl w:val="D00AA42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616FBD"/>
    <w:multiLevelType w:val="hybridMultilevel"/>
    <w:tmpl w:val="46BAB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1A6E"/>
    <w:multiLevelType w:val="hybridMultilevel"/>
    <w:tmpl w:val="4060EF5E"/>
    <w:lvl w:ilvl="0" w:tplc="82A67B6C">
      <w:start w:val="1"/>
      <w:numFmt w:val="decimal"/>
      <w:lvlText w:val="%1."/>
      <w:lvlJc w:val="left"/>
      <w:pPr>
        <w:ind w:left="644" w:hanging="360"/>
      </w:pPr>
      <w:rPr>
        <w:rFonts w:ascii="Trebuchet MS" w:hAnsi="Trebuchet MS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8C6DCE"/>
    <w:multiLevelType w:val="hybridMultilevel"/>
    <w:tmpl w:val="DBFA90C8"/>
    <w:lvl w:ilvl="0" w:tplc="1648329C">
      <w:start w:val="2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AD71000"/>
    <w:multiLevelType w:val="hybridMultilevel"/>
    <w:tmpl w:val="10443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E0A01"/>
    <w:multiLevelType w:val="hybridMultilevel"/>
    <w:tmpl w:val="580078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5016A"/>
    <w:multiLevelType w:val="hybridMultilevel"/>
    <w:tmpl w:val="AEEE533A"/>
    <w:lvl w:ilvl="0" w:tplc="53FE8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4B5806"/>
    <w:multiLevelType w:val="hybridMultilevel"/>
    <w:tmpl w:val="349A51B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A0749"/>
    <w:multiLevelType w:val="hybridMultilevel"/>
    <w:tmpl w:val="CFCA116E"/>
    <w:lvl w:ilvl="0" w:tplc="23641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F1276C"/>
    <w:multiLevelType w:val="hybridMultilevel"/>
    <w:tmpl w:val="4C56DB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15A2F"/>
    <w:multiLevelType w:val="hybridMultilevel"/>
    <w:tmpl w:val="665C6F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5283E"/>
    <w:multiLevelType w:val="hybridMultilevel"/>
    <w:tmpl w:val="BE0A1DC8"/>
    <w:lvl w:ilvl="0" w:tplc="F38E4360">
      <w:start w:val="1"/>
      <w:numFmt w:val="lowerLetter"/>
      <w:lvlText w:val="%1."/>
      <w:lvlJc w:val="left"/>
      <w:pPr>
        <w:ind w:left="720" w:hanging="360"/>
      </w:pPr>
      <w:rPr>
        <w:rFonts w:ascii="Trebuchet MS" w:eastAsiaTheme="minorHAnsi" w:hAnsi="Trebuchet MS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109BF"/>
    <w:multiLevelType w:val="hybridMultilevel"/>
    <w:tmpl w:val="B25048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519DF"/>
    <w:multiLevelType w:val="hybridMultilevel"/>
    <w:tmpl w:val="171C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23A68"/>
    <w:multiLevelType w:val="multilevel"/>
    <w:tmpl w:val="BA6AFB00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6F41A5F"/>
    <w:multiLevelType w:val="hybridMultilevel"/>
    <w:tmpl w:val="F97A628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346C6"/>
    <w:multiLevelType w:val="hybridMultilevel"/>
    <w:tmpl w:val="4104B796"/>
    <w:lvl w:ilvl="0" w:tplc="6EA63E1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35CB4"/>
    <w:multiLevelType w:val="hybridMultilevel"/>
    <w:tmpl w:val="43988D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75295"/>
    <w:multiLevelType w:val="hybridMultilevel"/>
    <w:tmpl w:val="43988D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96BC0"/>
    <w:multiLevelType w:val="hybridMultilevel"/>
    <w:tmpl w:val="EA149FB4"/>
    <w:lvl w:ilvl="0" w:tplc="F6301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6956E1"/>
    <w:multiLevelType w:val="hybridMultilevel"/>
    <w:tmpl w:val="53CACEB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B3733"/>
    <w:multiLevelType w:val="hybridMultilevel"/>
    <w:tmpl w:val="423EA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A7D5D"/>
    <w:multiLevelType w:val="hybridMultilevel"/>
    <w:tmpl w:val="7892135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03E3D"/>
    <w:multiLevelType w:val="hybridMultilevel"/>
    <w:tmpl w:val="93768E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44FCB"/>
    <w:multiLevelType w:val="hybridMultilevel"/>
    <w:tmpl w:val="E60C09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C385D"/>
    <w:multiLevelType w:val="hybridMultilevel"/>
    <w:tmpl w:val="FEFCBAC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37058"/>
    <w:multiLevelType w:val="hybridMultilevel"/>
    <w:tmpl w:val="81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812119">
    <w:abstractNumId w:val="25"/>
  </w:num>
  <w:num w:numId="2" w16cid:durableId="408120948">
    <w:abstractNumId w:val="22"/>
  </w:num>
  <w:num w:numId="3" w16cid:durableId="2135520799">
    <w:abstractNumId w:val="23"/>
  </w:num>
  <w:num w:numId="4" w16cid:durableId="2097434851">
    <w:abstractNumId w:val="8"/>
  </w:num>
  <w:num w:numId="5" w16cid:durableId="1830363577">
    <w:abstractNumId w:val="31"/>
  </w:num>
  <w:num w:numId="6" w16cid:durableId="1146819536">
    <w:abstractNumId w:val="20"/>
  </w:num>
  <w:num w:numId="7" w16cid:durableId="1873952297">
    <w:abstractNumId w:val="21"/>
  </w:num>
  <w:num w:numId="8" w16cid:durableId="2981111">
    <w:abstractNumId w:val="11"/>
  </w:num>
  <w:num w:numId="9" w16cid:durableId="465781807">
    <w:abstractNumId w:val="17"/>
  </w:num>
  <w:num w:numId="10" w16cid:durableId="1501700533">
    <w:abstractNumId w:val="19"/>
  </w:num>
  <w:num w:numId="11" w16cid:durableId="1147476421">
    <w:abstractNumId w:val="6"/>
  </w:num>
  <w:num w:numId="12" w16cid:durableId="860048210">
    <w:abstractNumId w:val="15"/>
  </w:num>
  <w:num w:numId="13" w16cid:durableId="107748811">
    <w:abstractNumId w:val="33"/>
  </w:num>
  <w:num w:numId="14" w16cid:durableId="444622925">
    <w:abstractNumId w:val="13"/>
  </w:num>
  <w:num w:numId="15" w16cid:durableId="1488935878">
    <w:abstractNumId w:val="26"/>
  </w:num>
  <w:num w:numId="16" w16cid:durableId="1191528497">
    <w:abstractNumId w:val="5"/>
  </w:num>
  <w:num w:numId="17" w16cid:durableId="1726293395">
    <w:abstractNumId w:val="16"/>
  </w:num>
  <w:num w:numId="18" w16cid:durableId="1062022230">
    <w:abstractNumId w:val="27"/>
  </w:num>
  <w:num w:numId="19" w16cid:durableId="225915042">
    <w:abstractNumId w:val="24"/>
  </w:num>
  <w:num w:numId="20" w16cid:durableId="1396735882">
    <w:abstractNumId w:val="32"/>
  </w:num>
  <w:num w:numId="21" w16cid:durableId="709307919">
    <w:abstractNumId w:val="34"/>
  </w:num>
  <w:num w:numId="22" w16cid:durableId="400105549">
    <w:abstractNumId w:val="35"/>
  </w:num>
  <w:num w:numId="23" w16cid:durableId="1422946543">
    <w:abstractNumId w:val="7"/>
  </w:num>
  <w:num w:numId="24" w16cid:durableId="1441490299">
    <w:abstractNumId w:val="9"/>
  </w:num>
  <w:num w:numId="25" w16cid:durableId="1663194150">
    <w:abstractNumId w:val="36"/>
  </w:num>
  <w:num w:numId="26" w16cid:durableId="261500680">
    <w:abstractNumId w:val="30"/>
  </w:num>
  <w:num w:numId="27" w16cid:durableId="1508520590">
    <w:abstractNumId w:val="2"/>
  </w:num>
  <w:num w:numId="28" w16cid:durableId="1621061073">
    <w:abstractNumId w:val="28"/>
  </w:num>
  <w:num w:numId="29" w16cid:durableId="282423497">
    <w:abstractNumId w:val="29"/>
  </w:num>
  <w:num w:numId="30" w16cid:durableId="241068177">
    <w:abstractNumId w:val="1"/>
  </w:num>
  <w:num w:numId="31" w16cid:durableId="342367364">
    <w:abstractNumId w:val="3"/>
  </w:num>
  <w:num w:numId="32" w16cid:durableId="1234317800">
    <w:abstractNumId w:val="10"/>
  </w:num>
  <w:num w:numId="33" w16cid:durableId="500119088">
    <w:abstractNumId w:val="18"/>
  </w:num>
  <w:num w:numId="34" w16cid:durableId="384335832">
    <w:abstractNumId w:val="37"/>
  </w:num>
  <w:num w:numId="35" w16cid:durableId="1451439448">
    <w:abstractNumId w:val="0"/>
  </w:num>
  <w:num w:numId="36" w16cid:durableId="191309428">
    <w:abstractNumId w:val="4"/>
  </w:num>
  <w:num w:numId="37" w16cid:durableId="1217350210">
    <w:abstractNumId w:val="14"/>
  </w:num>
  <w:num w:numId="38" w16cid:durableId="819926668">
    <w:abstractNumId w:val="12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BF"/>
    <w:rsid w:val="000005FC"/>
    <w:rsid w:val="00003258"/>
    <w:rsid w:val="000052B3"/>
    <w:rsid w:val="00010E0C"/>
    <w:rsid w:val="000111CB"/>
    <w:rsid w:val="0001403D"/>
    <w:rsid w:val="000213BA"/>
    <w:rsid w:val="00022675"/>
    <w:rsid w:val="00030517"/>
    <w:rsid w:val="00030C8E"/>
    <w:rsid w:val="00031E7B"/>
    <w:rsid w:val="0003407A"/>
    <w:rsid w:val="00036147"/>
    <w:rsid w:val="00040B67"/>
    <w:rsid w:val="0004640B"/>
    <w:rsid w:val="00053828"/>
    <w:rsid w:val="00055829"/>
    <w:rsid w:val="00055896"/>
    <w:rsid w:val="000579CA"/>
    <w:rsid w:val="0006022F"/>
    <w:rsid w:val="00063D01"/>
    <w:rsid w:val="00072F2B"/>
    <w:rsid w:val="00074AB4"/>
    <w:rsid w:val="00075A72"/>
    <w:rsid w:val="00076366"/>
    <w:rsid w:val="00085A7B"/>
    <w:rsid w:val="00090CEC"/>
    <w:rsid w:val="000A2D53"/>
    <w:rsid w:val="000A5D94"/>
    <w:rsid w:val="000B4EB8"/>
    <w:rsid w:val="000B680D"/>
    <w:rsid w:val="000B6B3C"/>
    <w:rsid w:val="000C379E"/>
    <w:rsid w:val="000C4CEA"/>
    <w:rsid w:val="000C547F"/>
    <w:rsid w:val="000C5BEF"/>
    <w:rsid w:val="000C6C58"/>
    <w:rsid w:val="000D14AC"/>
    <w:rsid w:val="000D1EBF"/>
    <w:rsid w:val="000D3AE1"/>
    <w:rsid w:val="000D63C4"/>
    <w:rsid w:val="000D6E50"/>
    <w:rsid w:val="000E0977"/>
    <w:rsid w:val="000E516D"/>
    <w:rsid w:val="000E76F7"/>
    <w:rsid w:val="000F0170"/>
    <w:rsid w:val="000F0EEC"/>
    <w:rsid w:val="000F58A2"/>
    <w:rsid w:val="000F5B16"/>
    <w:rsid w:val="000F6ED9"/>
    <w:rsid w:val="0010499F"/>
    <w:rsid w:val="00111743"/>
    <w:rsid w:val="00114340"/>
    <w:rsid w:val="0011730C"/>
    <w:rsid w:val="00122158"/>
    <w:rsid w:val="00124094"/>
    <w:rsid w:val="00133F14"/>
    <w:rsid w:val="00135007"/>
    <w:rsid w:val="00137008"/>
    <w:rsid w:val="001373C5"/>
    <w:rsid w:val="00140AE1"/>
    <w:rsid w:val="00140E33"/>
    <w:rsid w:val="001414A6"/>
    <w:rsid w:val="0014242A"/>
    <w:rsid w:val="001476DB"/>
    <w:rsid w:val="00151907"/>
    <w:rsid w:val="00151FB1"/>
    <w:rsid w:val="00156392"/>
    <w:rsid w:val="0016048B"/>
    <w:rsid w:val="00161010"/>
    <w:rsid w:val="001628A0"/>
    <w:rsid w:val="00166778"/>
    <w:rsid w:val="001735EC"/>
    <w:rsid w:val="00180B93"/>
    <w:rsid w:val="00181A57"/>
    <w:rsid w:val="00184B6D"/>
    <w:rsid w:val="001850F3"/>
    <w:rsid w:val="001917A1"/>
    <w:rsid w:val="001920EE"/>
    <w:rsid w:val="00192177"/>
    <w:rsid w:val="001976D3"/>
    <w:rsid w:val="001A335E"/>
    <w:rsid w:val="001A694F"/>
    <w:rsid w:val="001A7801"/>
    <w:rsid w:val="001B0BCC"/>
    <w:rsid w:val="001B2F72"/>
    <w:rsid w:val="001B32D2"/>
    <w:rsid w:val="001C1F7B"/>
    <w:rsid w:val="001C252C"/>
    <w:rsid w:val="001C437F"/>
    <w:rsid w:val="001D3119"/>
    <w:rsid w:val="001D3DFA"/>
    <w:rsid w:val="001D5F6A"/>
    <w:rsid w:val="001E0443"/>
    <w:rsid w:val="001E5C43"/>
    <w:rsid w:val="001F2291"/>
    <w:rsid w:val="001F7708"/>
    <w:rsid w:val="00203C5D"/>
    <w:rsid w:val="00212E25"/>
    <w:rsid w:val="002137D3"/>
    <w:rsid w:val="00213ECB"/>
    <w:rsid w:val="00217B5B"/>
    <w:rsid w:val="0022050E"/>
    <w:rsid w:val="00220642"/>
    <w:rsid w:val="00226B20"/>
    <w:rsid w:val="00226E09"/>
    <w:rsid w:val="002316C1"/>
    <w:rsid w:val="00233A7A"/>
    <w:rsid w:val="002342AD"/>
    <w:rsid w:val="0023706E"/>
    <w:rsid w:val="002372D3"/>
    <w:rsid w:val="0024678F"/>
    <w:rsid w:val="00247760"/>
    <w:rsid w:val="00247D23"/>
    <w:rsid w:val="002518D2"/>
    <w:rsid w:val="00252D1A"/>
    <w:rsid w:val="00253081"/>
    <w:rsid w:val="002551F8"/>
    <w:rsid w:val="00257510"/>
    <w:rsid w:val="002579DE"/>
    <w:rsid w:val="0026111A"/>
    <w:rsid w:val="00262376"/>
    <w:rsid w:val="00262D79"/>
    <w:rsid w:val="00263630"/>
    <w:rsid w:val="00264A69"/>
    <w:rsid w:val="002714FD"/>
    <w:rsid w:val="00273B99"/>
    <w:rsid w:val="00273E97"/>
    <w:rsid w:val="00274057"/>
    <w:rsid w:val="002744B3"/>
    <w:rsid w:val="00274790"/>
    <w:rsid w:val="002766AB"/>
    <w:rsid w:val="00280685"/>
    <w:rsid w:val="002808C9"/>
    <w:rsid w:val="00283F41"/>
    <w:rsid w:val="00286915"/>
    <w:rsid w:val="002879B3"/>
    <w:rsid w:val="002904B2"/>
    <w:rsid w:val="00290B66"/>
    <w:rsid w:val="0029377B"/>
    <w:rsid w:val="00294CD8"/>
    <w:rsid w:val="00296FD0"/>
    <w:rsid w:val="00297932"/>
    <w:rsid w:val="002A4CC6"/>
    <w:rsid w:val="002A501E"/>
    <w:rsid w:val="002B01EC"/>
    <w:rsid w:val="002B3A77"/>
    <w:rsid w:val="002B481F"/>
    <w:rsid w:val="002C0E5E"/>
    <w:rsid w:val="002C15AB"/>
    <w:rsid w:val="002C30CC"/>
    <w:rsid w:val="002C4A49"/>
    <w:rsid w:val="002D1A70"/>
    <w:rsid w:val="002D3C80"/>
    <w:rsid w:val="002D5545"/>
    <w:rsid w:val="002D7190"/>
    <w:rsid w:val="002E01ED"/>
    <w:rsid w:val="002E02B8"/>
    <w:rsid w:val="002E0F11"/>
    <w:rsid w:val="002E16C4"/>
    <w:rsid w:val="002E1CAF"/>
    <w:rsid w:val="002E374B"/>
    <w:rsid w:val="002E415B"/>
    <w:rsid w:val="002E4BF1"/>
    <w:rsid w:val="002F25A4"/>
    <w:rsid w:val="002F2B1C"/>
    <w:rsid w:val="002F42E6"/>
    <w:rsid w:val="002F532B"/>
    <w:rsid w:val="002F7A1F"/>
    <w:rsid w:val="002F7AE2"/>
    <w:rsid w:val="003033AC"/>
    <w:rsid w:val="00303ABE"/>
    <w:rsid w:val="003065BB"/>
    <w:rsid w:val="0030782A"/>
    <w:rsid w:val="00311F51"/>
    <w:rsid w:val="0032230F"/>
    <w:rsid w:val="00322993"/>
    <w:rsid w:val="00323AE3"/>
    <w:rsid w:val="003308A9"/>
    <w:rsid w:val="00332143"/>
    <w:rsid w:val="00332AA4"/>
    <w:rsid w:val="00335B04"/>
    <w:rsid w:val="0033673E"/>
    <w:rsid w:val="00341ABF"/>
    <w:rsid w:val="00343F3F"/>
    <w:rsid w:val="00344DDF"/>
    <w:rsid w:val="003451B7"/>
    <w:rsid w:val="00346386"/>
    <w:rsid w:val="0035058E"/>
    <w:rsid w:val="00352B2A"/>
    <w:rsid w:val="00360D46"/>
    <w:rsid w:val="00362CFD"/>
    <w:rsid w:val="003648C4"/>
    <w:rsid w:val="00365999"/>
    <w:rsid w:val="00374B60"/>
    <w:rsid w:val="00380FF1"/>
    <w:rsid w:val="00381F06"/>
    <w:rsid w:val="003839B3"/>
    <w:rsid w:val="00384966"/>
    <w:rsid w:val="00387973"/>
    <w:rsid w:val="003918E6"/>
    <w:rsid w:val="003961FA"/>
    <w:rsid w:val="00396DA7"/>
    <w:rsid w:val="00396F7C"/>
    <w:rsid w:val="003970D6"/>
    <w:rsid w:val="003A00D1"/>
    <w:rsid w:val="003A24BB"/>
    <w:rsid w:val="003A2CFE"/>
    <w:rsid w:val="003A6E1C"/>
    <w:rsid w:val="003B1470"/>
    <w:rsid w:val="003C130D"/>
    <w:rsid w:val="003C235C"/>
    <w:rsid w:val="003D01BD"/>
    <w:rsid w:val="003D0EC7"/>
    <w:rsid w:val="003D2085"/>
    <w:rsid w:val="003D3EC3"/>
    <w:rsid w:val="003E00F1"/>
    <w:rsid w:val="003F0018"/>
    <w:rsid w:val="003F2D31"/>
    <w:rsid w:val="003F35EF"/>
    <w:rsid w:val="003F4851"/>
    <w:rsid w:val="00404FEB"/>
    <w:rsid w:val="0040615E"/>
    <w:rsid w:val="004104BF"/>
    <w:rsid w:val="00422B6E"/>
    <w:rsid w:val="00424AB7"/>
    <w:rsid w:val="00425108"/>
    <w:rsid w:val="00425B60"/>
    <w:rsid w:val="004302C3"/>
    <w:rsid w:val="00431526"/>
    <w:rsid w:val="00435BDC"/>
    <w:rsid w:val="00437A2E"/>
    <w:rsid w:val="00440349"/>
    <w:rsid w:val="00443A55"/>
    <w:rsid w:val="004518A5"/>
    <w:rsid w:val="004548FC"/>
    <w:rsid w:val="0045593F"/>
    <w:rsid w:val="00455EDF"/>
    <w:rsid w:val="004609E8"/>
    <w:rsid w:val="004612B3"/>
    <w:rsid w:val="0046657D"/>
    <w:rsid w:val="00466EC4"/>
    <w:rsid w:val="0046789A"/>
    <w:rsid w:val="00471413"/>
    <w:rsid w:val="00485923"/>
    <w:rsid w:val="00497663"/>
    <w:rsid w:val="004976B7"/>
    <w:rsid w:val="004A2950"/>
    <w:rsid w:val="004B16F9"/>
    <w:rsid w:val="004B4EE1"/>
    <w:rsid w:val="004B6B8E"/>
    <w:rsid w:val="004C0C5E"/>
    <w:rsid w:val="004C7A9F"/>
    <w:rsid w:val="004E0AB6"/>
    <w:rsid w:val="004E57DF"/>
    <w:rsid w:val="004E61CF"/>
    <w:rsid w:val="004E7D58"/>
    <w:rsid w:val="004F032D"/>
    <w:rsid w:val="004F770E"/>
    <w:rsid w:val="0050359D"/>
    <w:rsid w:val="00507C0F"/>
    <w:rsid w:val="005156B5"/>
    <w:rsid w:val="00516D62"/>
    <w:rsid w:val="0052751D"/>
    <w:rsid w:val="00531E12"/>
    <w:rsid w:val="0053370D"/>
    <w:rsid w:val="00533FCB"/>
    <w:rsid w:val="00535AFC"/>
    <w:rsid w:val="00536455"/>
    <w:rsid w:val="00542B30"/>
    <w:rsid w:val="00542DCB"/>
    <w:rsid w:val="005432D5"/>
    <w:rsid w:val="00543E4A"/>
    <w:rsid w:val="00551E4C"/>
    <w:rsid w:val="00552262"/>
    <w:rsid w:val="00555052"/>
    <w:rsid w:val="00555EC6"/>
    <w:rsid w:val="005609D4"/>
    <w:rsid w:val="0056310B"/>
    <w:rsid w:val="005640F4"/>
    <w:rsid w:val="0056463A"/>
    <w:rsid w:val="005679D6"/>
    <w:rsid w:val="00575A7F"/>
    <w:rsid w:val="005906AA"/>
    <w:rsid w:val="00595320"/>
    <w:rsid w:val="00595937"/>
    <w:rsid w:val="0059690A"/>
    <w:rsid w:val="00597816"/>
    <w:rsid w:val="005A1321"/>
    <w:rsid w:val="005A2A19"/>
    <w:rsid w:val="005A3FFF"/>
    <w:rsid w:val="005A5303"/>
    <w:rsid w:val="005A5847"/>
    <w:rsid w:val="005A6DB6"/>
    <w:rsid w:val="005A766F"/>
    <w:rsid w:val="005A7C73"/>
    <w:rsid w:val="005B0047"/>
    <w:rsid w:val="005B4A56"/>
    <w:rsid w:val="005B704F"/>
    <w:rsid w:val="005C627D"/>
    <w:rsid w:val="005D05D2"/>
    <w:rsid w:val="005D44D8"/>
    <w:rsid w:val="005E4BEE"/>
    <w:rsid w:val="005E51B5"/>
    <w:rsid w:val="005E52F7"/>
    <w:rsid w:val="005E6036"/>
    <w:rsid w:val="005F086B"/>
    <w:rsid w:val="005F15D8"/>
    <w:rsid w:val="005F79CA"/>
    <w:rsid w:val="00600FE5"/>
    <w:rsid w:val="00601AA7"/>
    <w:rsid w:val="00601C43"/>
    <w:rsid w:val="00607A9D"/>
    <w:rsid w:val="006178DA"/>
    <w:rsid w:val="00624D7B"/>
    <w:rsid w:val="00627B4B"/>
    <w:rsid w:val="0063399B"/>
    <w:rsid w:val="006344AE"/>
    <w:rsid w:val="00636D6A"/>
    <w:rsid w:val="00637F12"/>
    <w:rsid w:val="00644101"/>
    <w:rsid w:val="00646AF1"/>
    <w:rsid w:val="00656ACF"/>
    <w:rsid w:val="00660B8D"/>
    <w:rsid w:val="0066542E"/>
    <w:rsid w:val="00671FEA"/>
    <w:rsid w:val="00673DDF"/>
    <w:rsid w:val="0068010A"/>
    <w:rsid w:val="00680128"/>
    <w:rsid w:val="0068117C"/>
    <w:rsid w:val="00686B9C"/>
    <w:rsid w:val="00690F33"/>
    <w:rsid w:val="006916D8"/>
    <w:rsid w:val="006942D0"/>
    <w:rsid w:val="006A172A"/>
    <w:rsid w:val="006A4FC8"/>
    <w:rsid w:val="006A5387"/>
    <w:rsid w:val="006B00A4"/>
    <w:rsid w:val="006B0BE7"/>
    <w:rsid w:val="006B204F"/>
    <w:rsid w:val="006B2AC5"/>
    <w:rsid w:val="006B2F1D"/>
    <w:rsid w:val="006B6915"/>
    <w:rsid w:val="006B78F5"/>
    <w:rsid w:val="006B7E63"/>
    <w:rsid w:val="006C04F5"/>
    <w:rsid w:val="006C3795"/>
    <w:rsid w:val="006C4156"/>
    <w:rsid w:val="006C43A4"/>
    <w:rsid w:val="006C7618"/>
    <w:rsid w:val="006D1037"/>
    <w:rsid w:val="006D23DC"/>
    <w:rsid w:val="006E487E"/>
    <w:rsid w:val="006F4FA1"/>
    <w:rsid w:val="006F7168"/>
    <w:rsid w:val="00700368"/>
    <w:rsid w:val="007004AE"/>
    <w:rsid w:val="00701CDB"/>
    <w:rsid w:val="007029A8"/>
    <w:rsid w:val="00706E35"/>
    <w:rsid w:val="0071552A"/>
    <w:rsid w:val="007235D9"/>
    <w:rsid w:val="00723BDD"/>
    <w:rsid w:val="00723E8B"/>
    <w:rsid w:val="00724155"/>
    <w:rsid w:val="00725D4E"/>
    <w:rsid w:val="007308F5"/>
    <w:rsid w:val="00734039"/>
    <w:rsid w:val="00737B5F"/>
    <w:rsid w:val="0075089F"/>
    <w:rsid w:val="00750CF0"/>
    <w:rsid w:val="00750EA8"/>
    <w:rsid w:val="00754346"/>
    <w:rsid w:val="00756F33"/>
    <w:rsid w:val="00761678"/>
    <w:rsid w:val="00762477"/>
    <w:rsid w:val="00762C77"/>
    <w:rsid w:val="00762E51"/>
    <w:rsid w:val="00766C6F"/>
    <w:rsid w:val="00770BED"/>
    <w:rsid w:val="00774981"/>
    <w:rsid w:val="00774F2E"/>
    <w:rsid w:val="00776BD5"/>
    <w:rsid w:val="0078548E"/>
    <w:rsid w:val="00785F0F"/>
    <w:rsid w:val="0078723B"/>
    <w:rsid w:val="00790776"/>
    <w:rsid w:val="00790935"/>
    <w:rsid w:val="00791BC6"/>
    <w:rsid w:val="0079458F"/>
    <w:rsid w:val="0079615B"/>
    <w:rsid w:val="00796840"/>
    <w:rsid w:val="00797169"/>
    <w:rsid w:val="007A01AD"/>
    <w:rsid w:val="007A2934"/>
    <w:rsid w:val="007A5EE9"/>
    <w:rsid w:val="007B770F"/>
    <w:rsid w:val="007C080B"/>
    <w:rsid w:val="007C1648"/>
    <w:rsid w:val="007C4CCB"/>
    <w:rsid w:val="007C60CD"/>
    <w:rsid w:val="007D0015"/>
    <w:rsid w:val="007D0624"/>
    <w:rsid w:val="007E1218"/>
    <w:rsid w:val="007E316A"/>
    <w:rsid w:val="007E4CC3"/>
    <w:rsid w:val="007E5F8C"/>
    <w:rsid w:val="007F175B"/>
    <w:rsid w:val="007F20CE"/>
    <w:rsid w:val="007F789F"/>
    <w:rsid w:val="008116ED"/>
    <w:rsid w:val="00813A3A"/>
    <w:rsid w:val="00816DE5"/>
    <w:rsid w:val="0082035B"/>
    <w:rsid w:val="0082123F"/>
    <w:rsid w:val="008240CD"/>
    <w:rsid w:val="0082484A"/>
    <w:rsid w:val="00826E03"/>
    <w:rsid w:val="008341AC"/>
    <w:rsid w:val="00836002"/>
    <w:rsid w:val="00836A4C"/>
    <w:rsid w:val="0084123F"/>
    <w:rsid w:val="00843814"/>
    <w:rsid w:val="00843D92"/>
    <w:rsid w:val="00844F5C"/>
    <w:rsid w:val="00846B7F"/>
    <w:rsid w:val="00852270"/>
    <w:rsid w:val="008528BC"/>
    <w:rsid w:val="0085685D"/>
    <w:rsid w:val="008616A3"/>
    <w:rsid w:val="00861A53"/>
    <w:rsid w:val="008703D0"/>
    <w:rsid w:val="00874170"/>
    <w:rsid w:val="00882491"/>
    <w:rsid w:val="0088736C"/>
    <w:rsid w:val="00887E93"/>
    <w:rsid w:val="00891F14"/>
    <w:rsid w:val="008946E4"/>
    <w:rsid w:val="008959C1"/>
    <w:rsid w:val="008962C9"/>
    <w:rsid w:val="00897354"/>
    <w:rsid w:val="00897C1F"/>
    <w:rsid w:val="008A1FF7"/>
    <w:rsid w:val="008A2AC0"/>
    <w:rsid w:val="008A3562"/>
    <w:rsid w:val="008A3DD6"/>
    <w:rsid w:val="008B16D9"/>
    <w:rsid w:val="008B1A15"/>
    <w:rsid w:val="008C2FC1"/>
    <w:rsid w:val="008C745F"/>
    <w:rsid w:val="008D3F83"/>
    <w:rsid w:val="008E0028"/>
    <w:rsid w:val="008E07F7"/>
    <w:rsid w:val="008E78AD"/>
    <w:rsid w:val="008F19A9"/>
    <w:rsid w:val="008F1A1B"/>
    <w:rsid w:val="008F4A05"/>
    <w:rsid w:val="00901500"/>
    <w:rsid w:val="009041DE"/>
    <w:rsid w:val="0090498E"/>
    <w:rsid w:val="00917200"/>
    <w:rsid w:val="00921757"/>
    <w:rsid w:val="00923F54"/>
    <w:rsid w:val="00925F14"/>
    <w:rsid w:val="00927561"/>
    <w:rsid w:val="00930A28"/>
    <w:rsid w:val="00930C79"/>
    <w:rsid w:val="00931439"/>
    <w:rsid w:val="00931B18"/>
    <w:rsid w:val="00935EB0"/>
    <w:rsid w:val="00941729"/>
    <w:rsid w:val="00942384"/>
    <w:rsid w:val="00950E3E"/>
    <w:rsid w:val="00950E71"/>
    <w:rsid w:val="00953EFF"/>
    <w:rsid w:val="00955F4A"/>
    <w:rsid w:val="00971749"/>
    <w:rsid w:val="0097216F"/>
    <w:rsid w:val="009759E0"/>
    <w:rsid w:val="00975F8C"/>
    <w:rsid w:val="00975FCA"/>
    <w:rsid w:val="00976164"/>
    <w:rsid w:val="009772B3"/>
    <w:rsid w:val="00981174"/>
    <w:rsid w:val="00983547"/>
    <w:rsid w:val="009839EB"/>
    <w:rsid w:val="0098645D"/>
    <w:rsid w:val="009916E8"/>
    <w:rsid w:val="0099680A"/>
    <w:rsid w:val="00997881"/>
    <w:rsid w:val="009B061F"/>
    <w:rsid w:val="009B199F"/>
    <w:rsid w:val="009B763E"/>
    <w:rsid w:val="009B7FF1"/>
    <w:rsid w:val="009C521E"/>
    <w:rsid w:val="009C55A1"/>
    <w:rsid w:val="009C5719"/>
    <w:rsid w:val="009C6E19"/>
    <w:rsid w:val="009D102F"/>
    <w:rsid w:val="009D5261"/>
    <w:rsid w:val="009E4665"/>
    <w:rsid w:val="009E5655"/>
    <w:rsid w:val="009E59D6"/>
    <w:rsid w:val="009F42C2"/>
    <w:rsid w:val="009F6386"/>
    <w:rsid w:val="009F6AD0"/>
    <w:rsid w:val="00A02237"/>
    <w:rsid w:val="00A0347C"/>
    <w:rsid w:val="00A03671"/>
    <w:rsid w:val="00A03B68"/>
    <w:rsid w:val="00A062C8"/>
    <w:rsid w:val="00A062ED"/>
    <w:rsid w:val="00A07211"/>
    <w:rsid w:val="00A1722F"/>
    <w:rsid w:val="00A200CF"/>
    <w:rsid w:val="00A2038A"/>
    <w:rsid w:val="00A23323"/>
    <w:rsid w:val="00A279F9"/>
    <w:rsid w:val="00A33641"/>
    <w:rsid w:val="00A349BB"/>
    <w:rsid w:val="00A34FBE"/>
    <w:rsid w:val="00A3568E"/>
    <w:rsid w:val="00A40C38"/>
    <w:rsid w:val="00A4630F"/>
    <w:rsid w:val="00A46BCD"/>
    <w:rsid w:val="00A52A1D"/>
    <w:rsid w:val="00A5382E"/>
    <w:rsid w:val="00A54505"/>
    <w:rsid w:val="00A54D5F"/>
    <w:rsid w:val="00A55F7F"/>
    <w:rsid w:val="00A67617"/>
    <w:rsid w:val="00A711F9"/>
    <w:rsid w:val="00A762E4"/>
    <w:rsid w:val="00A81949"/>
    <w:rsid w:val="00A837F2"/>
    <w:rsid w:val="00A90FC0"/>
    <w:rsid w:val="00A90FE2"/>
    <w:rsid w:val="00A910B1"/>
    <w:rsid w:val="00A954B4"/>
    <w:rsid w:val="00A9550C"/>
    <w:rsid w:val="00A96AAD"/>
    <w:rsid w:val="00A96B91"/>
    <w:rsid w:val="00AA6488"/>
    <w:rsid w:val="00AC0394"/>
    <w:rsid w:val="00AC0895"/>
    <w:rsid w:val="00AC40C5"/>
    <w:rsid w:val="00AC43EC"/>
    <w:rsid w:val="00AC66D3"/>
    <w:rsid w:val="00AC6980"/>
    <w:rsid w:val="00AD126D"/>
    <w:rsid w:val="00AD171A"/>
    <w:rsid w:val="00AD2295"/>
    <w:rsid w:val="00AF15BB"/>
    <w:rsid w:val="00AF212B"/>
    <w:rsid w:val="00AF365E"/>
    <w:rsid w:val="00B03BB1"/>
    <w:rsid w:val="00B070B3"/>
    <w:rsid w:val="00B105EF"/>
    <w:rsid w:val="00B1435E"/>
    <w:rsid w:val="00B16098"/>
    <w:rsid w:val="00B164EF"/>
    <w:rsid w:val="00B2278E"/>
    <w:rsid w:val="00B2528F"/>
    <w:rsid w:val="00B27C22"/>
    <w:rsid w:val="00B375EA"/>
    <w:rsid w:val="00B42450"/>
    <w:rsid w:val="00B427C6"/>
    <w:rsid w:val="00B45EAB"/>
    <w:rsid w:val="00B52E17"/>
    <w:rsid w:val="00B562B7"/>
    <w:rsid w:val="00B62E59"/>
    <w:rsid w:val="00B635BC"/>
    <w:rsid w:val="00B65CCA"/>
    <w:rsid w:val="00B65F1E"/>
    <w:rsid w:val="00B72F32"/>
    <w:rsid w:val="00B80499"/>
    <w:rsid w:val="00B844B3"/>
    <w:rsid w:val="00B92690"/>
    <w:rsid w:val="00B943A9"/>
    <w:rsid w:val="00BA45B9"/>
    <w:rsid w:val="00BB3CFA"/>
    <w:rsid w:val="00BB3F64"/>
    <w:rsid w:val="00BB4012"/>
    <w:rsid w:val="00BB5BAD"/>
    <w:rsid w:val="00BB7400"/>
    <w:rsid w:val="00BC15FD"/>
    <w:rsid w:val="00BC7A15"/>
    <w:rsid w:val="00BD1499"/>
    <w:rsid w:val="00BD51A2"/>
    <w:rsid w:val="00BE0F70"/>
    <w:rsid w:val="00BE4152"/>
    <w:rsid w:val="00BE6210"/>
    <w:rsid w:val="00BF3CFF"/>
    <w:rsid w:val="00BF4D08"/>
    <w:rsid w:val="00BF59F6"/>
    <w:rsid w:val="00BF721A"/>
    <w:rsid w:val="00C00DA8"/>
    <w:rsid w:val="00C12EE5"/>
    <w:rsid w:val="00C20749"/>
    <w:rsid w:val="00C22ED0"/>
    <w:rsid w:val="00C23C30"/>
    <w:rsid w:val="00C2436A"/>
    <w:rsid w:val="00C26776"/>
    <w:rsid w:val="00C27B4E"/>
    <w:rsid w:val="00C27DCB"/>
    <w:rsid w:val="00C27F2F"/>
    <w:rsid w:val="00C3103A"/>
    <w:rsid w:val="00C367AA"/>
    <w:rsid w:val="00C37B6F"/>
    <w:rsid w:val="00C411E3"/>
    <w:rsid w:val="00C43CA9"/>
    <w:rsid w:val="00C612D3"/>
    <w:rsid w:val="00C64D4D"/>
    <w:rsid w:val="00C66DD7"/>
    <w:rsid w:val="00C717EA"/>
    <w:rsid w:val="00C73D1A"/>
    <w:rsid w:val="00C75B11"/>
    <w:rsid w:val="00C76069"/>
    <w:rsid w:val="00C825F5"/>
    <w:rsid w:val="00C92317"/>
    <w:rsid w:val="00C93016"/>
    <w:rsid w:val="00C9522F"/>
    <w:rsid w:val="00C95FD5"/>
    <w:rsid w:val="00C97020"/>
    <w:rsid w:val="00CA3133"/>
    <w:rsid w:val="00CB1F8C"/>
    <w:rsid w:val="00CB6F03"/>
    <w:rsid w:val="00CC6A77"/>
    <w:rsid w:val="00CC6B14"/>
    <w:rsid w:val="00CD1BC0"/>
    <w:rsid w:val="00CD7A8F"/>
    <w:rsid w:val="00CE695E"/>
    <w:rsid w:val="00CE7413"/>
    <w:rsid w:val="00CF0C5C"/>
    <w:rsid w:val="00CF464F"/>
    <w:rsid w:val="00CF5AEA"/>
    <w:rsid w:val="00CF5B04"/>
    <w:rsid w:val="00D009F4"/>
    <w:rsid w:val="00D00BDA"/>
    <w:rsid w:val="00D02DBE"/>
    <w:rsid w:val="00D041E2"/>
    <w:rsid w:val="00D047B0"/>
    <w:rsid w:val="00D21633"/>
    <w:rsid w:val="00D23CD5"/>
    <w:rsid w:val="00D264FE"/>
    <w:rsid w:val="00D27DFB"/>
    <w:rsid w:val="00D32244"/>
    <w:rsid w:val="00D33F0D"/>
    <w:rsid w:val="00D34582"/>
    <w:rsid w:val="00D35DB0"/>
    <w:rsid w:val="00D41E3F"/>
    <w:rsid w:val="00D42C74"/>
    <w:rsid w:val="00D42F4A"/>
    <w:rsid w:val="00D44750"/>
    <w:rsid w:val="00D51334"/>
    <w:rsid w:val="00D51492"/>
    <w:rsid w:val="00D57097"/>
    <w:rsid w:val="00D65F1F"/>
    <w:rsid w:val="00D72388"/>
    <w:rsid w:val="00D731DC"/>
    <w:rsid w:val="00D75946"/>
    <w:rsid w:val="00D75FED"/>
    <w:rsid w:val="00D80973"/>
    <w:rsid w:val="00D8347B"/>
    <w:rsid w:val="00D83A9A"/>
    <w:rsid w:val="00D851AF"/>
    <w:rsid w:val="00D85313"/>
    <w:rsid w:val="00D907A4"/>
    <w:rsid w:val="00D94866"/>
    <w:rsid w:val="00DA085C"/>
    <w:rsid w:val="00DA0D16"/>
    <w:rsid w:val="00DA1EAE"/>
    <w:rsid w:val="00DA2D46"/>
    <w:rsid w:val="00DA6D78"/>
    <w:rsid w:val="00DB37C9"/>
    <w:rsid w:val="00DB63DB"/>
    <w:rsid w:val="00DC0820"/>
    <w:rsid w:val="00DD02EF"/>
    <w:rsid w:val="00DD3280"/>
    <w:rsid w:val="00DD4E35"/>
    <w:rsid w:val="00DD56D9"/>
    <w:rsid w:val="00DD72E9"/>
    <w:rsid w:val="00DE1D69"/>
    <w:rsid w:val="00DE2D76"/>
    <w:rsid w:val="00DE34F3"/>
    <w:rsid w:val="00DE443D"/>
    <w:rsid w:val="00DF36A4"/>
    <w:rsid w:val="00DF40D7"/>
    <w:rsid w:val="00E056E1"/>
    <w:rsid w:val="00E13D51"/>
    <w:rsid w:val="00E16EB0"/>
    <w:rsid w:val="00E20C45"/>
    <w:rsid w:val="00E234D2"/>
    <w:rsid w:val="00E24895"/>
    <w:rsid w:val="00E263B9"/>
    <w:rsid w:val="00E26B6F"/>
    <w:rsid w:val="00E275F8"/>
    <w:rsid w:val="00E277D2"/>
    <w:rsid w:val="00E30123"/>
    <w:rsid w:val="00E37923"/>
    <w:rsid w:val="00E415E0"/>
    <w:rsid w:val="00E41C5A"/>
    <w:rsid w:val="00E55626"/>
    <w:rsid w:val="00E609B4"/>
    <w:rsid w:val="00E63926"/>
    <w:rsid w:val="00E65646"/>
    <w:rsid w:val="00E667C9"/>
    <w:rsid w:val="00E75A6B"/>
    <w:rsid w:val="00E852CB"/>
    <w:rsid w:val="00E857D4"/>
    <w:rsid w:val="00E909AC"/>
    <w:rsid w:val="00E93364"/>
    <w:rsid w:val="00EA5BCC"/>
    <w:rsid w:val="00EA7DF1"/>
    <w:rsid w:val="00EB0442"/>
    <w:rsid w:val="00EB35A1"/>
    <w:rsid w:val="00EB3EDF"/>
    <w:rsid w:val="00EC2586"/>
    <w:rsid w:val="00EC288F"/>
    <w:rsid w:val="00EC4923"/>
    <w:rsid w:val="00EC7DA5"/>
    <w:rsid w:val="00EC7E44"/>
    <w:rsid w:val="00ED598B"/>
    <w:rsid w:val="00EE0B56"/>
    <w:rsid w:val="00EE160E"/>
    <w:rsid w:val="00EE2A2A"/>
    <w:rsid w:val="00EE4430"/>
    <w:rsid w:val="00EE7E01"/>
    <w:rsid w:val="00EF480D"/>
    <w:rsid w:val="00F000C5"/>
    <w:rsid w:val="00F11629"/>
    <w:rsid w:val="00F12534"/>
    <w:rsid w:val="00F13669"/>
    <w:rsid w:val="00F14AD2"/>
    <w:rsid w:val="00F14DD3"/>
    <w:rsid w:val="00F22453"/>
    <w:rsid w:val="00F22669"/>
    <w:rsid w:val="00F25EE0"/>
    <w:rsid w:val="00F3360B"/>
    <w:rsid w:val="00F35F87"/>
    <w:rsid w:val="00F369F8"/>
    <w:rsid w:val="00F40880"/>
    <w:rsid w:val="00F44F3E"/>
    <w:rsid w:val="00F4628A"/>
    <w:rsid w:val="00F54784"/>
    <w:rsid w:val="00F60864"/>
    <w:rsid w:val="00F63EF8"/>
    <w:rsid w:val="00F763F5"/>
    <w:rsid w:val="00F77D00"/>
    <w:rsid w:val="00F84E11"/>
    <w:rsid w:val="00F869F3"/>
    <w:rsid w:val="00F86E01"/>
    <w:rsid w:val="00F86E43"/>
    <w:rsid w:val="00F8799D"/>
    <w:rsid w:val="00F9088C"/>
    <w:rsid w:val="00F91570"/>
    <w:rsid w:val="00F93491"/>
    <w:rsid w:val="00F94BB8"/>
    <w:rsid w:val="00FA0775"/>
    <w:rsid w:val="00FA17E7"/>
    <w:rsid w:val="00FA1A76"/>
    <w:rsid w:val="00FA306F"/>
    <w:rsid w:val="00FA6A5A"/>
    <w:rsid w:val="00FB13F3"/>
    <w:rsid w:val="00FB499F"/>
    <w:rsid w:val="00FB52BD"/>
    <w:rsid w:val="00FC057D"/>
    <w:rsid w:val="00FC1933"/>
    <w:rsid w:val="00FC3175"/>
    <w:rsid w:val="00FC7098"/>
    <w:rsid w:val="00FD4641"/>
    <w:rsid w:val="00FD4FDB"/>
    <w:rsid w:val="00FD7557"/>
    <w:rsid w:val="00FE0874"/>
    <w:rsid w:val="00FE4E65"/>
    <w:rsid w:val="00FF230B"/>
    <w:rsid w:val="00FF583E"/>
    <w:rsid w:val="00FF6174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6028E"/>
  <w15:docId w15:val="{07BF40B6-6174-4D32-BADD-B9B86772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3D01BD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D01B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D01B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D01B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D01BD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itlu6">
    <w:name w:val="heading 6"/>
    <w:basedOn w:val="Normal"/>
    <w:next w:val="Normal"/>
    <w:link w:val="Titlu6Caracter"/>
    <w:qFormat/>
    <w:rsid w:val="003D01B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D01BD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D01BD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D01BD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E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AB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2E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E415B"/>
  </w:style>
  <w:style w:type="paragraph" w:styleId="Subsol">
    <w:name w:val="footer"/>
    <w:basedOn w:val="Normal"/>
    <w:link w:val="SubsolCaracter"/>
    <w:uiPriority w:val="99"/>
    <w:unhideWhenUsed/>
    <w:rsid w:val="002E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E415B"/>
  </w:style>
  <w:style w:type="character" w:styleId="Hyperlink">
    <w:name w:val="Hyperlink"/>
    <w:basedOn w:val="Fontdeparagrafimplicit"/>
    <w:uiPriority w:val="99"/>
    <w:unhideWhenUsed/>
    <w:rsid w:val="00EA5BCC"/>
    <w:rPr>
      <w:color w:val="0000FF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rsid w:val="00EA5BCC"/>
    <w:rPr>
      <w:color w:val="2B579A"/>
      <w:shd w:val="clear" w:color="auto" w:fill="E6E6E6"/>
    </w:rPr>
  </w:style>
  <w:style w:type="character" w:customStyle="1" w:styleId="Titlu1Caracter">
    <w:name w:val="Titlu 1 Caracter"/>
    <w:basedOn w:val="Fontdeparagrafimplicit"/>
    <w:link w:val="Titlu1"/>
    <w:uiPriority w:val="9"/>
    <w:rsid w:val="003D01B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D01B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D01B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D01BD"/>
    <w:rPr>
      <w:rFonts w:eastAsiaTheme="minorEastAsia"/>
      <w:b/>
      <w:bCs/>
      <w:sz w:val="28"/>
      <w:szCs w:val="28"/>
      <w:lang w:val="en-US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D01B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lu6Caracter">
    <w:name w:val="Titlu 6 Caracter"/>
    <w:basedOn w:val="Fontdeparagrafimplicit"/>
    <w:link w:val="Titlu6"/>
    <w:rsid w:val="003D01B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D01BD"/>
    <w:rPr>
      <w:rFonts w:eastAsiaTheme="minorEastAsia"/>
      <w:sz w:val="24"/>
      <w:szCs w:val="24"/>
      <w:lang w:val="en-US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D01BD"/>
    <w:rPr>
      <w:rFonts w:eastAsiaTheme="minorEastAsia"/>
      <w:i/>
      <w:iCs/>
      <w:sz w:val="24"/>
      <w:szCs w:val="24"/>
      <w:lang w:val="en-US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D01BD"/>
    <w:rPr>
      <w:rFonts w:asciiTheme="majorHAnsi" w:eastAsiaTheme="majorEastAsia" w:hAnsiTheme="majorHAnsi" w:cstheme="majorBidi"/>
      <w:lang w:val="en-US"/>
    </w:rPr>
  </w:style>
  <w:style w:type="paragraph" w:styleId="Corptext">
    <w:name w:val="Body Text"/>
    <w:basedOn w:val="Normal"/>
    <w:link w:val="CorptextCaracter"/>
    <w:rsid w:val="003D01B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19"/>
      <w:lang w:val="en-US"/>
    </w:rPr>
  </w:style>
  <w:style w:type="character" w:customStyle="1" w:styleId="CorptextCaracter">
    <w:name w:val="Corp text Caracter"/>
    <w:basedOn w:val="Fontdeparagrafimplicit"/>
    <w:link w:val="Corptext"/>
    <w:rsid w:val="003D01BD"/>
    <w:rPr>
      <w:rFonts w:ascii="Calibri" w:eastAsia="Times New Roman" w:hAnsi="Calibri" w:cs="Times New Roman"/>
      <w:szCs w:val="19"/>
      <w:lang w:val="en-US"/>
    </w:rPr>
  </w:style>
  <w:style w:type="table" w:styleId="Tabelgril">
    <w:name w:val="Table Grid"/>
    <w:basedOn w:val="TabelNormal"/>
    <w:uiPriority w:val="39"/>
    <w:rsid w:val="003D0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B7F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B7F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B7FF1"/>
    <w:rPr>
      <w:vertAlign w:val="superscript"/>
    </w:rPr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9B7FF1"/>
    <w:pPr>
      <w:ind w:left="720"/>
      <w:contextualSpacing/>
    </w:p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9B7FF1"/>
  </w:style>
  <w:style w:type="paragraph" w:customStyle="1" w:styleId="Default">
    <w:name w:val="Default"/>
    <w:rsid w:val="005E4BE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Frspaiere">
    <w:name w:val="No Spacing"/>
    <w:link w:val="FrspaiereCaracter"/>
    <w:uiPriority w:val="1"/>
    <w:qFormat/>
    <w:rsid w:val="005E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spaiereCaracter">
    <w:name w:val="Fără spațiere Caracter"/>
    <w:link w:val="Frspaiere"/>
    <w:uiPriority w:val="1"/>
    <w:rsid w:val="005E4BE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B65CC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evizuire">
    <w:name w:val="Revision"/>
    <w:hidden/>
    <w:uiPriority w:val="99"/>
    <w:semiHidden/>
    <w:rsid w:val="0090498E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0F0EE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F0EEC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F0EEC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F0EE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F0E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_codriipascanilor@yahoo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0CE8F-5078-4812-999E-5B0E49B4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Codrii Pascanilor</cp:lastModifiedBy>
  <cp:revision>149</cp:revision>
  <cp:lastPrinted>2024-03-22T10:57:00Z</cp:lastPrinted>
  <dcterms:created xsi:type="dcterms:W3CDTF">2024-02-20T13:23:00Z</dcterms:created>
  <dcterms:modified xsi:type="dcterms:W3CDTF">2024-03-26T08:38:00Z</dcterms:modified>
</cp:coreProperties>
</file>